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8C" w:rsidRPr="00BC6222" w:rsidRDefault="00EE238C" w:rsidP="00BC6222">
      <w:pPr>
        <w:pStyle w:val="Nzev"/>
        <w:spacing w:before="1200"/>
        <w:rPr>
          <w:rFonts w:ascii="Arial" w:hAnsi="Arial" w:cs="Arial"/>
          <w:sz w:val="52"/>
          <w:szCs w:val="52"/>
        </w:rPr>
      </w:pPr>
      <w:bookmarkStart w:id="0" w:name="_GoBack"/>
      <w:bookmarkEnd w:id="0"/>
      <w:r w:rsidRPr="00BC6222">
        <w:rPr>
          <w:rFonts w:ascii="Arial" w:hAnsi="Arial" w:cs="Arial"/>
          <w:sz w:val="52"/>
          <w:szCs w:val="52"/>
        </w:rPr>
        <w:t>ZADÁVACÍ DOKUMENTACE</w:t>
      </w:r>
    </w:p>
    <w:p w:rsidR="00EE238C" w:rsidRPr="00BC6222" w:rsidRDefault="00EE238C" w:rsidP="00BC6222">
      <w:pPr>
        <w:pStyle w:val="Zkladntext"/>
        <w:jc w:val="center"/>
        <w:rPr>
          <w:rFonts w:cs="Arial"/>
          <w:i/>
        </w:rPr>
      </w:pPr>
      <w:r w:rsidRPr="00BC6222">
        <w:rPr>
          <w:rFonts w:cs="Arial"/>
          <w:i/>
        </w:rPr>
        <w:t>dle zákona č. 137/2006 Sb., o veřejných zakázkách, ve znění pozdějších předpisů</w:t>
      </w:r>
    </w:p>
    <w:p w:rsidR="00EE238C" w:rsidRPr="00BC6222" w:rsidRDefault="00AA7589" w:rsidP="00BC6222">
      <w:pPr>
        <w:pStyle w:val="Zkladntext"/>
        <w:jc w:val="center"/>
        <w:rPr>
          <w:rFonts w:cs="Arial"/>
          <w:i/>
        </w:rPr>
      </w:pPr>
      <w:r>
        <w:rPr>
          <w:rFonts w:cs="Arial"/>
          <w:i/>
        </w:rPr>
        <w:t>(dále jen „</w:t>
      </w:r>
      <w:r>
        <w:rPr>
          <w:rFonts w:cs="Arial"/>
          <w:b/>
          <w:i/>
        </w:rPr>
        <w:t>z</w:t>
      </w:r>
      <w:r w:rsidR="00EE238C" w:rsidRPr="00AA7589">
        <w:rPr>
          <w:rFonts w:cs="Arial"/>
          <w:b/>
          <w:i/>
        </w:rPr>
        <w:t>ákon</w:t>
      </w:r>
      <w:r w:rsidR="00EE238C" w:rsidRPr="00BC6222">
        <w:rPr>
          <w:rFonts w:cs="Arial"/>
          <w:i/>
        </w:rPr>
        <w:t>“)</w:t>
      </w:r>
    </w:p>
    <w:p w:rsidR="00EE238C" w:rsidRPr="000C5D5E" w:rsidRDefault="00EE238C" w:rsidP="00BC6222">
      <w:pPr>
        <w:pStyle w:val="Nzev"/>
        <w:spacing w:before="480" w:after="480"/>
        <w:rPr>
          <w:rFonts w:ascii="Arial" w:hAnsi="Arial" w:cs="Arial"/>
          <w:b w:val="0"/>
          <w:sz w:val="24"/>
          <w:szCs w:val="24"/>
        </w:rPr>
      </w:pPr>
      <w:r w:rsidRPr="000C5D5E">
        <w:rPr>
          <w:rFonts w:ascii="Arial" w:hAnsi="Arial" w:cs="Arial"/>
          <w:b w:val="0"/>
          <w:sz w:val="24"/>
          <w:szCs w:val="24"/>
        </w:rPr>
        <w:t>nadlimitní veřejné zakázky na služby</w:t>
      </w:r>
      <w:r w:rsidR="00620747" w:rsidRPr="000C5D5E">
        <w:rPr>
          <w:rFonts w:ascii="Arial" w:hAnsi="Arial" w:cs="Arial"/>
          <w:b w:val="0"/>
          <w:sz w:val="24"/>
          <w:szCs w:val="24"/>
        </w:rPr>
        <w:t xml:space="preserve"> s názvem</w:t>
      </w:r>
    </w:p>
    <w:p w:rsidR="00EE238C" w:rsidRPr="00BC6222" w:rsidRDefault="00EE238C" w:rsidP="00BC6222">
      <w:pPr>
        <w:ind w:left="180"/>
        <w:jc w:val="center"/>
        <w:rPr>
          <w:b/>
          <w:sz w:val="48"/>
          <w:szCs w:val="52"/>
        </w:rPr>
      </w:pPr>
      <w:r w:rsidRPr="00BC6222">
        <w:rPr>
          <w:b/>
          <w:sz w:val="48"/>
          <w:szCs w:val="52"/>
        </w:rPr>
        <w:t>„Mobilní telefonie resortu MPSV“</w:t>
      </w:r>
    </w:p>
    <w:p w:rsidR="00BC6222" w:rsidRDefault="00BC6222" w:rsidP="00BC6222">
      <w:pPr>
        <w:spacing w:after="720"/>
        <w:jc w:val="center"/>
        <w:rPr>
          <w:b/>
          <w:bCs/>
          <w:sz w:val="24"/>
        </w:rPr>
      </w:pPr>
    </w:p>
    <w:p w:rsidR="00EE238C" w:rsidRPr="00BC6222" w:rsidRDefault="00EE238C" w:rsidP="00BC6222">
      <w:pPr>
        <w:spacing w:after="720"/>
        <w:jc w:val="center"/>
        <w:rPr>
          <w:b/>
          <w:bCs/>
          <w:sz w:val="24"/>
        </w:rPr>
      </w:pPr>
      <w:r w:rsidRPr="00BC6222">
        <w:rPr>
          <w:b/>
          <w:bCs/>
          <w:sz w:val="24"/>
        </w:rPr>
        <w:t>ZADAVATEL VEŘEJNÉ ZAKÁZKY:</w:t>
      </w:r>
    </w:p>
    <w:p w:rsidR="00EE238C" w:rsidRPr="00BC6222" w:rsidRDefault="00741674" w:rsidP="00BC6222">
      <w:pPr>
        <w:jc w:val="center"/>
        <w:rPr>
          <w:b/>
          <w:bCs/>
          <w:sz w:val="24"/>
        </w:rPr>
      </w:pPr>
      <w:r w:rsidRPr="00BC6222">
        <w:rPr>
          <w:b/>
          <w:sz w:val="44"/>
          <w:szCs w:val="44"/>
        </w:rPr>
        <w:drawing>
          <wp:inline distT="0" distB="0" distL="0" distR="0" wp14:anchorId="45AD69B7" wp14:editId="28BD69BF">
            <wp:extent cx="1143000" cy="1228725"/>
            <wp:effectExtent l="0" t="0" r="0" b="9525"/>
            <wp:docPr id="1" name="obrázek 1" descr="logo mp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p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228725"/>
                    </a:xfrm>
                    <a:prstGeom prst="rect">
                      <a:avLst/>
                    </a:prstGeom>
                    <a:noFill/>
                    <a:ln>
                      <a:noFill/>
                    </a:ln>
                  </pic:spPr>
                </pic:pic>
              </a:graphicData>
            </a:graphic>
          </wp:inline>
        </w:drawing>
      </w:r>
    </w:p>
    <w:p w:rsidR="00EE238C" w:rsidRPr="00BC6222" w:rsidRDefault="00EE238C" w:rsidP="00BC6222">
      <w:pPr>
        <w:spacing w:before="720" w:line="360" w:lineRule="auto"/>
        <w:jc w:val="center"/>
        <w:rPr>
          <w:b/>
          <w:sz w:val="24"/>
        </w:rPr>
      </w:pPr>
      <w:r w:rsidRPr="00BC6222">
        <w:rPr>
          <w:b/>
          <w:sz w:val="24"/>
        </w:rPr>
        <w:t>Česká republika – Ministerstvo práce a sociálních věcí</w:t>
      </w:r>
    </w:p>
    <w:p w:rsidR="00EE238C" w:rsidRDefault="00BC6222" w:rsidP="00620747">
      <w:pPr>
        <w:spacing w:line="360" w:lineRule="auto"/>
        <w:jc w:val="center"/>
        <w:rPr>
          <w:b/>
          <w:sz w:val="24"/>
        </w:rPr>
      </w:pPr>
      <w:r>
        <w:rPr>
          <w:b/>
          <w:sz w:val="24"/>
        </w:rPr>
        <w:t xml:space="preserve">Na Poříčním právu </w:t>
      </w:r>
      <w:r w:rsidR="00EE238C" w:rsidRPr="00BC6222">
        <w:rPr>
          <w:b/>
          <w:sz w:val="24"/>
        </w:rPr>
        <w:t>376</w:t>
      </w:r>
      <w:r>
        <w:rPr>
          <w:b/>
          <w:sz w:val="24"/>
        </w:rPr>
        <w:t>/1</w:t>
      </w:r>
      <w:r w:rsidR="00620747">
        <w:rPr>
          <w:b/>
          <w:sz w:val="24"/>
        </w:rPr>
        <w:t xml:space="preserve">, </w:t>
      </w:r>
      <w:r w:rsidR="00EE238C" w:rsidRPr="00BC6222">
        <w:rPr>
          <w:b/>
          <w:sz w:val="24"/>
        </w:rPr>
        <w:t>128 01 Praha 2</w:t>
      </w:r>
    </w:p>
    <w:p w:rsidR="00620747" w:rsidRPr="00620747" w:rsidRDefault="00620747" w:rsidP="00620747">
      <w:pPr>
        <w:spacing w:line="360" w:lineRule="auto"/>
        <w:jc w:val="center"/>
        <w:rPr>
          <w:b/>
          <w:sz w:val="24"/>
        </w:rPr>
      </w:pPr>
      <w:r>
        <w:rPr>
          <w:b/>
          <w:sz w:val="24"/>
        </w:rPr>
        <w:t xml:space="preserve">IČO: </w:t>
      </w:r>
      <w:r w:rsidRPr="00620747">
        <w:rPr>
          <w:b/>
          <w:sz w:val="24"/>
        </w:rPr>
        <w:t>00551023</w:t>
      </w:r>
    </w:p>
    <w:p w:rsidR="00EE238C" w:rsidRPr="00BC6222" w:rsidRDefault="00EE238C" w:rsidP="00BC6222">
      <w:pPr>
        <w:spacing w:before="240" w:after="240"/>
        <w:jc w:val="both"/>
        <w:rPr>
          <w:b/>
          <w:bCs/>
          <w:noProof w:val="0"/>
          <w:sz w:val="24"/>
          <w:szCs w:val="24"/>
        </w:rPr>
      </w:pPr>
      <w:r w:rsidRPr="00BC6222">
        <w:rPr>
          <w:noProof w:val="0"/>
        </w:rPr>
        <w:br w:type="page"/>
      </w:r>
      <w:r w:rsidRPr="00BC6222">
        <w:rPr>
          <w:b/>
          <w:bCs/>
          <w:noProof w:val="0"/>
          <w:sz w:val="24"/>
          <w:szCs w:val="24"/>
        </w:rPr>
        <w:lastRenderedPageBreak/>
        <w:t>OBSAH:</w:t>
      </w:r>
    </w:p>
    <w:p w:rsidR="00B22AC2" w:rsidRPr="00B22AC2" w:rsidRDefault="00197D7B">
      <w:pPr>
        <w:pStyle w:val="Obsah1"/>
        <w:rPr>
          <w:rFonts w:asciiTheme="minorHAnsi" w:eastAsiaTheme="minorEastAsia" w:hAnsiTheme="minorHAnsi" w:cstheme="minorBidi"/>
          <w:b w:val="0"/>
          <w:bCs w:val="0"/>
          <w:caps w:val="0"/>
          <w:sz w:val="18"/>
          <w:szCs w:val="18"/>
        </w:rPr>
      </w:pPr>
      <w:r w:rsidRPr="00C824BD">
        <w:rPr>
          <w:rFonts w:cs="Arial"/>
          <w:b w:val="0"/>
          <w:bCs w:val="0"/>
          <w:noProof w:val="0"/>
          <w:sz w:val="18"/>
          <w:szCs w:val="18"/>
        </w:rPr>
        <w:fldChar w:fldCharType="begin"/>
      </w:r>
      <w:r w:rsidR="00EE238C" w:rsidRPr="00C824BD">
        <w:rPr>
          <w:rFonts w:cs="Arial"/>
          <w:b w:val="0"/>
          <w:bCs w:val="0"/>
          <w:noProof w:val="0"/>
          <w:sz w:val="18"/>
          <w:szCs w:val="18"/>
        </w:rPr>
        <w:instrText xml:space="preserve"> TOC \o "1-3" \h \z </w:instrText>
      </w:r>
      <w:r w:rsidRPr="00C824BD">
        <w:rPr>
          <w:rFonts w:cs="Arial"/>
          <w:b w:val="0"/>
          <w:bCs w:val="0"/>
          <w:noProof w:val="0"/>
          <w:sz w:val="18"/>
          <w:szCs w:val="18"/>
        </w:rPr>
        <w:fldChar w:fldCharType="separate"/>
      </w:r>
      <w:hyperlink w:anchor="_Toc446332386" w:history="1">
        <w:r w:rsidR="00B22AC2" w:rsidRPr="00B22AC2">
          <w:rPr>
            <w:rStyle w:val="Hypertextovodkaz"/>
            <w:sz w:val="18"/>
            <w:szCs w:val="18"/>
          </w:rPr>
          <w:t>1</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Informace o zadavateli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_Toc446332386 \h </w:instrText>
        </w:r>
        <w:r w:rsidR="00B22AC2" w:rsidRPr="00B22AC2">
          <w:rPr>
            <w:webHidden/>
            <w:sz w:val="18"/>
            <w:szCs w:val="18"/>
          </w:rPr>
        </w:r>
        <w:r w:rsidR="00B22AC2" w:rsidRPr="00B22AC2">
          <w:rPr>
            <w:webHidden/>
            <w:sz w:val="18"/>
            <w:szCs w:val="18"/>
          </w:rPr>
          <w:fldChar w:fldCharType="separate"/>
        </w:r>
        <w:r w:rsidR="00E36204">
          <w:rPr>
            <w:webHidden/>
            <w:sz w:val="18"/>
            <w:szCs w:val="18"/>
          </w:rPr>
          <w:t>3</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387" w:history="1">
        <w:r w:rsidR="00B22AC2" w:rsidRPr="00B22AC2">
          <w:rPr>
            <w:rStyle w:val="Hypertextovodkaz"/>
            <w:sz w:val="18"/>
            <w:szCs w:val="18"/>
          </w:rPr>
          <w:t>2</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Pojmy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_Toc446332387 \h </w:instrText>
        </w:r>
        <w:r w:rsidR="00B22AC2" w:rsidRPr="00B22AC2">
          <w:rPr>
            <w:webHidden/>
            <w:sz w:val="18"/>
            <w:szCs w:val="18"/>
          </w:rPr>
        </w:r>
        <w:r w:rsidR="00B22AC2" w:rsidRPr="00B22AC2">
          <w:rPr>
            <w:webHidden/>
            <w:sz w:val="18"/>
            <w:szCs w:val="18"/>
          </w:rPr>
          <w:fldChar w:fldCharType="separate"/>
        </w:r>
        <w:r>
          <w:rPr>
            <w:webHidden/>
            <w:sz w:val="18"/>
            <w:szCs w:val="18"/>
          </w:rPr>
          <w:t>4</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388" w:history="1">
        <w:r w:rsidR="00B22AC2" w:rsidRPr="00B22AC2">
          <w:rPr>
            <w:rStyle w:val="Hypertextovodkaz"/>
            <w:sz w:val="18"/>
            <w:szCs w:val="18"/>
          </w:rPr>
          <w:t>3</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Předmět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_Toc446332388 \h </w:instrText>
        </w:r>
        <w:r w:rsidR="00B22AC2" w:rsidRPr="00B22AC2">
          <w:rPr>
            <w:webHidden/>
            <w:sz w:val="18"/>
            <w:szCs w:val="18"/>
          </w:rPr>
        </w:r>
        <w:r w:rsidR="00B22AC2" w:rsidRPr="00B22AC2">
          <w:rPr>
            <w:webHidden/>
            <w:sz w:val="18"/>
            <w:szCs w:val="18"/>
          </w:rPr>
          <w:fldChar w:fldCharType="separate"/>
        </w:r>
        <w:r>
          <w:rPr>
            <w:webHidden/>
            <w:sz w:val="18"/>
            <w:szCs w:val="18"/>
          </w:rPr>
          <w:t>5</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389" w:history="1">
        <w:r w:rsidR="00B22AC2" w:rsidRPr="00B22AC2">
          <w:rPr>
            <w:rStyle w:val="Hypertextovodkaz"/>
            <w:sz w:val="18"/>
            <w:szCs w:val="18"/>
          </w:rPr>
          <w:t>3.1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Vymezení předmětu a rozsahu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_Toc446332389 \h </w:instrText>
        </w:r>
        <w:r w:rsidR="00B22AC2" w:rsidRPr="00B22AC2">
          <w:rPr>
            <w:webHidden/>
            <w:sz w:val="18"/>
            <w:szCs w:val="18"/>
          </w:rPr>
        </w:r>
        <w:r w:rsidR="00B22AC2" w:rsidRPr="00B22AC2">
          <w:rPr>
            <w:webHidden/>
            <w:sz w:val="18"/>
            <w:szCs w:val="18"/>
          </w:rPr>
          <w:fldChar w:fldCharType="separate"/>
        </w:r>
        <w:r>
          <w:rPr>
            <w:webHidden/>
            <w:sz w:val="18"/>
            <w:szCs w:val="18"/>
          </w:rPr>
          <w:t>5</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390" w:history="1">
        <w:r w:rsidR="00B22AC2" w:rsidRPr="00B22AC2">
          <w:rPr>
            <w:rStyle w:val="Hypertextovodkaz"/>
            <w:sz w:val="18"/>
            <w:szCs w:val="18"/>
          </w:rPr>
          <w:t>3.1.1</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Požadované hlasové tarify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_Toc446332390 \h </w:instrText>
        </w:r>
        <w:r w:rsidR="00B22AC2" w:rsidRPr="00B22AC2">
          <w:rPr>
            <w:webHidden/>
            <w:sz w:val="18"/>
            <w:szCs w:val="18"/>
          </w:rPr>
        </w:r>
        <w:r w:rsidR="00B22AC2" w:rsidRPr="00B22AC2">
          <w:rPr>
            <w:webHidden/>
            <w:sz w:val="18"/>
            <w:szCs w:val="18"/>
          </w:rPr>
          <w:fldChar w:fldCharType="separate"/>
        </w:r>
        <w:r>
          <w:rPr>
            <w:webHidden/>
            <w:sz w:val="18"/>
            <w:szCs w:val="18"/>
          </w:rPr>
          <w:t>6</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391" w:history="1">
        <w:r w:rsidR="00B22AC2" w:rsidRPr="00B22AC2">
          <w:rPr>
            <w:rStyle w:val="Hypertextovodkaz"/>
            <w:sz w:val="18"/>
            <w:szCs w:val="18"/>
          </w:rPr>
          <w:t>3.1.2</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Bezplatné zřízení a poskytování virtuální privátní sítě (VPS)</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_Toc446332391 \h </w:instrText>
        </w:r>
        <w:r w:rsidR="00B22AC2" w:rsidRPr="00B22AC2">
          <w:rPr>
            <w:webHidden/>
            <w:sz w:val="18"/>
            <w:szCs w:val="18"/>
          </w:rPr>
        </w:r>
        <w:r w:rsidR="00B22AC2" w:rsidRPr="00B22AC2">
          <w:rPr>
            <w:webHidden/>
            <w:sz w:val="18"/>
            <w:szCs w:val="18"/>
          </w:rPr>
          <w:fldChar w:fldCharType="separate"/>
        </w:r>
        <w:r>
          <w:rPr>
            <w:webHidden/>
            <w:sz w:val="18"/>
            <w:szCs w:val="18"/>
          </w:rPr>
          <w:t>7</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392" w:history="1">
        <w:r w:rsidR="00B22AC2" w:rsidRPr="00B22AC2">
          <w:rPr>
            <w:rStyle w:val="Hypertextovodkaz"/>
            <w:sz w:val="18"/>
            <w:szCs w:val="18"/>
          </w:rPr>
          <w:t>3.1.3</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Zajištění přímého připojení z pevné sítě do sítí mobilních operátorů</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_Toc446332392 \h </w:instrText>
        </w:r>
        <w:r w:rsidR="00B22AC2" w:rsidRPr="00B22AC2">
          <w:rPr>
            <w:webHidden/>
            <w:sz w:val="18"/>
            <w:szCs w:val="18"/>
          </w:rPr>
        </w:r>
        <w:r w:rsidR="00B22AC2" w:rsidRPr="00B22AC2">
          <w:rPr>
            <w:webHidden/>
            <w:sz w:val="18"/>
            <w:szCs w:val="18"/>
          </w:rPr>
          <w:fldChar w:fldCharType="separate"/>
        </w:r>
        <w:r>
          <w:rPr>
            <w:webHidden/>
            <w:sz w:val="18"/>
            <w:szCs w:val="18"/>
          </w:rPr>
          <w:t>7</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393" w:history="1">
        <w:r w:rsidR="00B22AC2" w:rsidRPr="00B22AC2">
          <w:rPr>
            <w:rStyle w:val="Hypertextovodkaz"/>
            <w:sz w:val="18"/>
            <w:szCs w:val="18"/>
          </w:rPr>
          <w:t>3.1.4</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Zabezpečení prioritního odbavení spojení v mobilní síti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_Toc446332393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394" w:history="1">
        <w:r w:rsidR="00B22AC2" w:rsidRPr="00B22AC2">
          <w:rPr>
            <w:rStyle w:val="Hypertextovodkaz"/>
            <w:sz w:val="18"/>
            <w:szCs w:val="18"/>
          </w:rPr>
          <w:t>3.1.5</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Hlasový roaming</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_Toc446332394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395" w:history="1">
        <w:r w:rsidR="00B22AC2" w:rsidRPr="00B22AC2">
          <w:rPr>
            <w:rStyle w:val="Hypertextovodkaz"/>
            <w:sz w:val="18"/>
            <w:szCs w:val="18"/>
          </w:rPr>
          <w:t>3.1.6</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Datový roaming</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_Toc446332395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396" w:history="1">
        <w:r w:rsidR="00B22AC2" w:rsidRPr="00B22AC2">
          <w:rPr>
            <w:rStyle w:val="Hypertextovodkaz"/>
            <w:sz w:val="18"/>
            <w:szCs w:val="18"/>
          </w:rPr>
          <w:t>Roamingové datové služby zadavatel požaduje rozdělit do 2 zón, a to EU a zbytek světa, v každé z těchto zón musí být nabídková cena tvořena toliko cenou za přenos 1 MB dat.</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_Toc446332396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397" w:history="1">
        <w:r w:rsidR="00B22AC2" w:rsidRPr="00B22AC2">
          <w:rPr>
            <w:rStyle w:val="Hypertextovodkaz"/>
            <w:sz w:val="18"/>
            <w:szCs w:val="18"/>
          </w:rPr>
          <w:t>3.1.7</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Mobilní datové služby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_Toc446332397 \h </w:instrText>
        </w:r>
        <w:r w:rsidR="00B22AC2" w:rsidRPr="00B22AC2">
          <w:rPr>
            <w:webHidden/>
            <w:sz w:val="18"/>
            <w:szCs w:val="18"/>
          </w:rPr>
        </w:r>
        <w:r w:rsidR="00B22AC2" w:rsidRPr="00B22AC2">
          <w:rPr>
            <w:webHidden/>
            <w:sz w:val="18"/>
            <w:szCs w:val="18"/>
          </w:rPr>
          <w:fldChar w:fldCharType="separate"/>
        </w:r>
        <w:r>
          <w:rPr>
            <w:webHidden/>
            <w:sz w:val="18"/>
            <w:szCs w:val="18"/>
          </w:rPr>
          <w:t>10</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398" w:history="1">
        <w:r w:rsidR="00B22AC2" w:rsidRPr="00B22AC2">
          <w:rPr>
            <w:rStyle w:val="Hypertextovodkaz"/>
            <w:sz w:val="18"/>
            <w:szCs w:val="18"/>
          </w:rPr>
          <w:t>3.1.8</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Služba hromadného rozesílání SMS</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_Toc446332398 \h </w:instrText>
        </w:r>
        <w:r w:rsidR="00B22AC2" w:rsidRPr="00B22AC2">
          <w:rPr>
            <w:webHidden/>
            <w:sz w:val="18"/>
            <w:szCs w:val="18"/>
          </w:rPr>
        </w:r>
        <w:r w:rsidR="00B22AC2" w:rsidRPr="00B22AC2">
          <w:rPr>
            <w:webHidden/>
            <w:sz w:val="18"/>
            <w:szCs w:val="18"/>
          </w:rPr>
          <w:fldChar w:fldCharType="separate"/>
        </w:r>
        <w:r>
          <w:rPr>
            <w:webHidden/>
            <w:sz w:val="18"/>
            <w:szCs w:val="18"/>
          </w:rPr>
          <w:t>10</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399" w:history="1">
        <w:r w:rsidR="00B22AC2" w:rsidRPr="00B22AC2">
          <w:rPr>
            <w:rStyle w:val="Hypertextovodkaz"/>
            <w:sz w:val="18"/>
            <w:szCs w:val="18"/>
          </w:rPr>
          <w:t>3.1.9</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Doplňkové služby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_Toc446332399 \h </w:instrText>
        </w:r>
        <w:r w:rsidR="00B22AC2" w:rsidRPr="00B22AC2">
          <w:rPr>
            <w:webHidden/>
            <w:sz w:val="18"/>
            <w:szCs w:val="18"/>
          </w:rPr>
        </w:r>
        <w:r w:rsidR="00B22AC2" w:rsidRPr="00B22AC2">
          <w:rPr>
            <w:webHidden/>
            <w:sz w:val="18"/>
            <w:szCs w:val="18"/>
          </w:rPr>
          <w:fldChar w:fldCharType="separate"/>
        </w:r>
        <w:r>
          <w:rPr>
            <w:webHidden/>
            <w:sz w:val="18"/>
            <w:szCs w:val="18"/>
          </w:rPr>
          <w:t>11</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400" w:history="1">
        <w:r w:rsidR="00B22AC2" w:rsidRPr="00B22AC2">
          <w:rPr>
            <w:rStyle w:val="Hypertextovodkaz"/>
            <w:sz w:val="18"/>
            <w:szCs w:val="18"/>
          </w:rPr>
          <w:t>3.1.10</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Administrativní úkony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_Toc446332400 \h </w:instrText>
        </w:r>
        <w:r w:rsidR="00B22AC2" w:rsidRPr="00B22AC2">
          <w:rPr>
            <w:webHidden/>
            <w:sz w:val="18"/>
            <w:szCs w:val="18"/>
          </w:rPr>
        </w:r>
        <w:r w:rsidR="00B22AC2" w:rsidRPr="00B22AC2">
          <w:rPr>
            <w:webHidden/>
            <w:sz w:val="18"/>
            <w:szCs w:val="18"/>
          </w:rPr>
          <w:fldChar w:fldCharType="separate"/>
        </w:r>
        <w:r>
          <w:rPr>
            <w:webHidden/>
            <w:sz w:val="18"/>
            <w:szCs w:val="18"/>
          </w:rPr>
          <w:t>11</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401" w:history="1">
        <w:r w:rsidR="00B22AC2" w:rsidRPr="00B22AC2">
          <w:rPr>
            <w:rStyle w:val="Hypertextovodkaz"/>
            <w:sz w:val="18"/>
            <w:szCs w:val="18"/>
          </w:rPr>
          <w:t>3.1.11</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Přenesení telefonních čísel a migrace služeb</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_Toc446332401 \h </w:instrText>
        </w:r>
        <w:r w:rsidR="00B22AC2" w:rsidRPr="00B22AC2">
          <w:rPr>
            <w:webHidden/>
            <w:sz w:val="18"/>
            <w:szCs w:val="18"/>
          </w:rPr>
        </w:r>
        <w:r w:rsidR="00B22AC2" w:rsidRPr="00B22AC2">
          <w:rPr>
            <w:webHidden/>
            <w:sz w:val="18"/>
            <w:szCs w:val="18"/>
          </w:rPr>
          <w:fldChar w:fldCharType="separate"/>
        </w:r>
        <w:r>
          <w:rPr>
            <w:webHidden/>
            <w:sz w:val="18"/>
            <w:szCs w:val="18"/>
          </w:rPr>
          <w:t>12</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402" w:history="1">
        <w:r w:rsidR="00B22AC2" w:rsidRPr="00B22AC2">
          <w:rPr>
            <w:rStyle w:val="Hypertextovodkaz"/>
            <w:sz w:val="18"/>
            <w:szCs w:val="18"/>
          </w:rPr>
          <w:t>3.1.12</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Úroveň zákaznické podpory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_Toc446332402 \h </w:instrText>
        </w:r>
        <w:r w:rsidR="00B22AC2" w:rsidRPr="00B22AC2">
          <w:rPr>
            <w:webHidden/>
            <w:sz w:val="18"/>
            <w:szCs w:val="18"/>
          </w:rPr>
        </w:r>
        <w:r w:rsidR="00B22AC2" w:rsidRPr="00B22AC2">
          <w:rPr>
            <w:webHidden/>
            <w:sz w:val="18"/>
            <w:szCs w:val="18"/>
          </w:rPr>
          <w:fldChar w:fldCharType="separate"/>
        </w:r>
        <w:r>
          <w:rPr>
            <w:webHidden/>
            <w:sz w:val="18"/>
            <w:szCs w:val="18"/>
          </w:rPr>
          <w:t>13</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403" w:history="1">
        <w:r w:rsidR="00B22AC2" w:rsidRPr="00B22AC2">
          <w:rPr>
            <w:rStyle w:val="Hypertextovodkaz"/>
            <w:sz w:val="18"/>
            <w:szCs w:val="18"/>
          </w:rPr>
          <w:t>3.1.13</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Ostatní požadavky zadavatele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_Toc446332403 \h </w:instrText>
        </w:r>
        <w:r w:rsidR="00B22AC2" w:rsidRPr="00B22AC2">
          <w:rPr>
            <w:webHidden/>
            <w:sz w:val="18"/>
            <w:szCs w:val="18"/>
          </w:rPr>
        </w:r>
        <w:r w:rsidR="00B22AC2" w:rsidRPr="00B22AC2">
          <w:rPr>
            <w:webHidden/>
            <w:sz w:val="18"/>
            <w:szCs w:val="18"/>
          </w:rPr>
          <w:fldChar w:fldCharType="separate"/>
        </w:r>
        <w:r>
          <w:rPr>
            <w:webHidden/>
            <w:sz w:val="18"/>
            <w:szCs w:val="18"/>
          </w:rPr>
          <w:t>13</w:t>
        </w:r>
        <w:r w:rsidR="00B22AC2" w:rsidRPr="00B22AC2">
          <w:rPr>
            <w:webHidden/>
            <w:sz w:val="18"/>
            <w:szCs w:val="18"/>
          </w:rPr>
          <w:fldChar w:fldCharType="end"/>
        </w:r>
      </w:hyperlink>
    </w:p>
    <w:p w:rsidR="00B22AC2" w:rsidRPr="00B22AC2" w:rsidRDefault="00E36204">
      <w:pPr>
        <w:pStyle w:val="Obsah3"/>
        <w:rPr>
          <w:rFonts w:asciiTheme="minorHAnsi" w:eastAsiaTheme="minorEastAsia" w:hAnsiTheme="minorHAnsi" w:cstheme="minorBidi"/>
          <w:i w:val="0"/>
          <w:iCs w:val="0"/>
          <w:sz w:val="18"/>
          <w:szCs w:val="18"/>
        </w:rPr>
      </w:pPr>
      <w:hyperlink w:anchor="_Toc446332404" w:history="1">
        <w:r w:rsidR="00B22AC2" w:rsidRPr="00B22AC2">
          <w:rPr>
            <w:rStyle w:val="Hypertextovodkaz"/>
            <w:sz w:val="18"/>
            <w:szCs w:val="18"/>
          </w:rPr>
          <w:t>3.1.14</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Výpisy a fakturace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_Toc446332404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05" w:history="1">
        <w:r w:rsidR="00B22AC2" w:rsidRPr="00B22AC2">
          <w:rPr>
            <w:rStyle w:val="Hypertextovodkaz"/>
            <w:sz w:val="18"/>
            <w:szCs w:val="18"/>
          </w:rPr>
          <w:t>3.2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Klasifikace Předmětu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_Toc446332405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06" w:history="1">
        <w:r w:rsidR="00B22AC2" w:rsidRPr="00B22AC2">
          <w:rPr>
            <w:rStyle w:val="Hypertextovodkaz"/>
            <w:sz w:val="18"/>
            <w:szCs w:val="18"/>
          </w:rPr>
          <w:t>3.3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Uvedení částí veřejné zakázky, které uchazeč zamýšlí zadat jiné osobě (požadavek na uvedení subdodavatelů)</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_Toc446332406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07" w:history="1">
        <w:r w:rsidR="00B22AC2" w:rsidRPr="00B22AC2">
          <w:rPr>
            <w:rStyle w:val="Hypertextovodkaz"/>
            <w:sz w:val="18"/>
            <w:szCs w:val="18"/>
          </w:rPr>
          <w:t>3.4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Zaměstnanecký program</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_Toc446332407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08" w:history="1">
        <w:r w:rsidR="00B22AC2" w:rsidRPr="00B22AC2">
          <w:rPr>
            <w:rStyle w:val="Hypertextovodkaz"/>
            <w:sz w:val="18"/>
            <w:szCs w:val="18"/>
          </w:rPr>
          <w:t>4</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Doba a místo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_Toc446332408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09" w:history="1">
        <w:r w:rsidR="00B22AC2" w:rsidRPr="00B22AC2">
          <w:rPr>
            <w:rStyle w:val="Hypertextovodkaz"/>
            <w:sz w:val="18"/>
            <w:szCs w:val="18"/>
          </w:rPr>
          <w:t>5</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Požadavky na prokázání splnění kvalifikace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_Toc446332409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10" w:history="1">
        <w:r w:rsidR="00B22AC2" w:rsidRPr="00B22AC2">
          <w:rPr>
            <w:rStyle w:val="Hypertextovodkaz"/>
            <w:sz w:val="18"/>
            <w:szCs w:val="18"/>
          </w:rPr>
          <w:t>6</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Požadavky na zpracování nabídkové ceny a platební podmínky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_Toc446332410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11" w:history="1">
        <w:r w:rsidR="00B22AC2" w:rsidRPr="00B22AC2">
          <w:rPr>
            <w:rStyle w:val="Hypertextovodkaz"/>
            <w:sz w:val="18"/>
            <w:szCs w:val="18"/>
          </w:rPr>
          <w:t>6.1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Základní cenová ujednání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_Toc446332411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12" w:history="1">
        <w:r w:rsidR="00B22AC2" w:rsidRPr="00B22AC2">
          <w:rPr>
            <w:rStyle w:val="Hypertextovodkaz"/>
            <w:sz w:val="18"/>
            <w:szCs w:val="18"/>
          </w:rPr>
          <w:t>6.2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Podmínky změny nabídkové ceny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_Toc446332412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13" w:history="1">
        <w:r w:rsidR="00B22AC2" w:rsidRPr="00B22AC2">
          <w:rPr>
            <w:rStyle w:val="Hypertextovodkaz"/>
            <w:sz w:val="18"/>
            <w:szCs w:val="18"/>
          </w:rPr>
          <w:t>6.3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Požadavky na Varianty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_Toc446332413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14" w:history="1">
        <w:r w:rsidR="00B22AC2" w:rsidRPr="00B22AC2">
          <w:rPr>
            <w:rStyle w:val="Hypertextovodkaz"/>
            <w:sz w:val="18"/>
            <w:szCs w:val="18"/>
          </w:rPr>
          <w:t>6.4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Návrh rámcové smlouvy, obchodní a Platební podmínky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_Toc446332414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15" w:history="1">
        <w:r w:rsidR="00B22AC2" w:rsidRPr="00B22AC2">
          <w:rPr>
            <w:rStyle w:val="Hypertextovodkaz"/>
            <w:sz w:val="18"/>
            <w:szCs w:val="18"/>
          </w:rPr>
          <w:t>7</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sz w:val="18"/>
            <w:szCs w:val="18"/>
          </w:rPr>
          <w:t>Posouzení a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_Toc446332415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16" w:history="1">
        <w:r w:rsidR="00B22AC2" w:rsidRPr="00B22AC2">
          <w:rPr>
            <w:rStyle w:val="Hypertextovodkaz"/>
            <w:sz w:val="18"/>
            <w:szCs w:val="18"/>
          </w:rPr>
          <w:t>7.1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Způsob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_Toc446332416 \h </w:instrText>
        </w:r>
        <w:r w:rsidR="00B22AC2" w:rsidRPr="00B22AC2">
          <w:rPr>
            <w:webHidden/>
            <w:sz w:val="18"/>
            <w:szCs w:val="18"/>
          </w:rPr>
        </w:r>
        <w:r w:rsidR="00B22AC2" w:rsidRPr="00B22AC2">
          <w:rPr>
            <w:webHidden/>
            <w:sz w:val="18"/>
            <w:szCs w:val="18"/>
          </w:rPr>
          <w:fldChar w:fldCharType="separate"/>
        </w:r>
        <w:r>
          <w:rPr>
            <w:webHidden/>
            <w:sz w:val="18"/>
            <w:szCs w:val="18"/>
          </w:rPr>
          <w:t>19</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17" w:history="1">
        <w:r w:rsidR="00B22AC2" w:rsidRPr="00B22AC2">
          <w:rPr>
            <w:rStyle w:val="Hypertextovodkaz"/>
            <w:sz w:val="18"/>
            <w:szCs w:val="18"/>
          </w:rPr>
          <w:t>7.2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Průběh elektronické aukce –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_Toc446332417 \h </w:instrText>
        </w:r>
        <w:r w:rsidR="00B22AC2" w:rsidRPr="00B22AC2">
          <w:rPr>
            <w:webHidden/>
            <w:sz w:val="18"/>
            <w:szCs w:val="18"/>
          </w:rPr>
        </w:r>
        <w:r w:rsidR="00B22AC2" w:rsidRPr="00B22AC2">
          <w:rPr>
            <w:webHidden/>
            <w:sz w:val="18"/>
            <w:szCs w:val="18"/>
          </w:rPr>
          <w:fldChar w:fldCharType="separate"/>
        </w:r>
        <w:r>
          <w:rPr>
            <w:webHidden/>
            <w:sz w:val="18"/>
            <w:szCs w:val="18"/>
          </w:rPr>
          <w:t>19</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18" w:history="1">
        <w:r w:rsidR="00B22AC2" w:rsidRPr="00B22AC2">
          <w:rPr>
            <w:rStyle w:val="Hypertextovodkaz"/>
            <w:sz w:val="18"/>
            <w:szCs w:val="18"/>
          </w:rPr>
          <w:t>7.3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Informace, které budou uchazečům poskytnuty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_Toc446332418 \h </w:instrText>
        </w:r>
        <w:r w:rsidR="00B22AC2" w:rsidRPr="00B22AC2">
          <w:rPr>
            <w:webHidden/>
            <w:sz w:val="18"/>
            <w:szCs w:val="18"/>
          </w:rPr>
        </w:r>
        <w:r w:rsidR="00B22AC2" w:rsidRPr="00B22AC2">
          <w:rPr>
            <w:webHidden/>
            <w:sz w:val="18"/>
            <w:szCs w:val="18"/>
          </w:rPr>
          <w:fldChar w:fldCharType="separate"/>
        </w:r>
        <w:r>
          <w:rPr>
            <w:webHidden/>
            <w:sz w:val="18"/>
            <w:szCs w:val="18"/>
          </w:rPr>
          <w:t>20</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19" w:history="1">
        <w:r w:rsidR="00B22AC2" w:rsidRPr="00B22AC2">
          <w:rPr>
            <w:rStyle w:val="Hypertextovodkaz"/>
            <w:sz w:val="18"/>
            <w:szCs w:val="18"/>
          </w:rPr>
          <w:t>8</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Pokyny pro zpracování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_Toc446332419 \h </w:instrText>
        </w:r>
        <w:r w:rsidR="00B22AC2" w:rsidRPr="00B22AC2">
          <w:rPr>
            <w:webHidden/>
            <w:sz w:val="18"/>
            <w:szCs w:val="18"/>
          </w:rPr>
        </w:r>
        <w:r w:rsidR="00B22AC2" w:rsidRPr="00B22AC2">
          <w:rPr>
            <w:webHidden/>
            <w:sz w:val="18"/>
            <w:szCs w:val="18"/>
          </w:rPr>
          <w:fldChar w:fldCharType="separate"/>
        </w:r>
        <w:r>
          <w:rPr>
            <w:webHidden/>
            <w:sz w:val="18"/>
            <w:szCs w:val="18"/>
          </w:rPr>
          <w:t>21</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20" w:history="1">
        <w:r w:rsidR="00B22AC2" w:rsidRPr="00B22AC2">
          <w:rPr>
            <w:rStyle w:val="Hypertextovodkaz"/>
            <w:sz w:val="18"/>
            <w:szCs w:val="18"/>
          </w:rPr>
          <w:t>8.1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Forma písemného vyhotovení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_Toc446332420 \h </w:instrText>
        </w:r>
        <w:r w:rsidR="00B22AC2" w:rsidRPr="00B22AC2">
          <w:rPr>
            <w:webHidden/>
            <w:sz w:val="18"/>
            <w:szCs w:val="18"/>
          </w:rPr>
        </w:r>
        <w:r w:rsidR="00B22AC2" w:rsidRPr="00B22AC2">
          <w:rPr>
            <w:webHidden/>
            <w:sz w:val="18"/>
            <w:szCs w:val="18"/>
          </w:rPr>
          <w:fldChar w:fldCharType="separate"/>
        </w:r>
        <w:r>
          <w:rPr>
            <w:webHidden/>
            <w:sz w:val="18"/>
            <w:szCs w:val="18"/>
          </w:rPr>
          <w:t>21</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21" w:history="1">
        <w:r w:rsidR="00B22AC2" w:rsidRPr="00B22AC2">
          <w:rPr>
            <w:rStyle w:val="Hypertextovodkaz"/>
            <w:sz w:val="18"/>
            <w:szCs w:val="18"/>
          </w:rPr>
          <w:t>8.2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Požadovaná struktura a obsah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_Toc446332421 \h </w:instrText>
        </w:r>
        <w:r w:rsidR="00B22AC2" w:rsidRPr="00B22AC2">
          <w:rPr>
            <w:webHidden/>
            <w:sz w:val="18"/>
            <w:szCs w:val="18"/>
          </w:rPr>
        </w:r>
        <w:r w:rsidR="00B22AC2" w:rsidRPr="00B22AC2">
          <w:rPr>
            <w:webHidden/>
            <w:sz w:val="18"/>
            <w:szCs w:val="18"/>
          </w:rPr>
          <w:fldChar w:fldCharType="separate"/>
        </w:r>
        <w:r>
          <w:rPr>
            <w:webHidden/>
            <w:sz w:val="18"/>
            <w:szCs w:val="18"/>
          </w:rPr>
          <w:t>22</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22" w:history="1">
        <w:r w:rsidR="00B22AC2" w:rsidRPr="00B22AC2">
          <w:rPr>
            <w:rStyle w:val="Hypertextovodkaz"/>
            <w:sz w:val="18"/>
            <w:szCs w:val="18"/>
          </w:rPr>
          <w:t>8.3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Obsahová náplň Specifikace nabízených služeb</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_Toc446332422 \h </w:instrText>
        </w:r>
        <w:r w:rsidR="00B22AC2" w:rsidRPr="00B22AC2">
          <w:rPr>
            <w:webHidden/>
            <w:sz w:val="18"/>
            <w:szCs w:val="18"/>
          </w:rPr>
        </w:r>
        <w:r w:rsidR="00B22AC2" w:rsidRPr="00B22AC2">
          <w:rPr>
            <w:webHidden/>
            <w:sz w:val="18"/>
            <w:szCs w:val="18"/>
          </w:rPr>
          <w:fldChar w:fldCharType="separate"/>
        </w:r>
        <w:r>
          <w:rPr>
            <w:webHidden/>
            <w:sz w:val="18"/>
            <w:szCs w:val="18"/>
          </w:rPr>
          <w:t>23</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23" w:history="1">
        <w:r w:rsidR="00B22AC2" w:rsidRPr="00B22AC2">
          <w:rPr>
            <w:rStyle w:val="Hypertextovodkaz"/>
            <w:sz w:val="18"/>
            <w:szCs w:val="18"/>
          </w:rPr>
          <w:t>9</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Způsob a místo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_Toc446332423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24" w:history="1">
        <w:r w:rsidR="00B22AC2" w:rsidRPr="00B22AC2">
          <w:rPr>
            <w:rStyle w:val="Hypertextovodkaz"/>
            <w:sz w:val="18"/>
            <w:szCs w:val="18"/>
          </w:rPr>
          <w:t>9.1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Podmínky pro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_Toc446332424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25" w:history="1">
        <w:r w:rsidR="00B22AC2" w:rsidRPr="00B22AC2">
          <w:rPr>
            <w:rStyle w:val="Hypertextovodkaz"/>
            <w:sz w:val="18"/>
            <w:szCs w:val="18"/>
          </w:rPr>
          <w:t>9.2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Lhůta a místo pro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_Toc446332425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26" w:history="1">
        <w:r w:rsidR="00B22AC2" w:rsidRPr="00B22AC2">
          <w:rPr>
            <w:rStyle w:val="Hypertextovodkaz"/>
            <w:sz w:val="18"/>
            <w:szCs w:val="18"/>
          </w:rPr>
          <w:t>9.3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Nabídky podávané elektronickými prostředky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_Toc446332426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27" w:history="1">
        <w:r w:rsidR="00B22AC2" w:rsidRPr="00B22AC2">
          <w:rPr>
            <w:rStyle w:val="Hypertextovodkaz"/>
            <w:sz w:val="18"/>
            <w:szCs w:val="18"/>
          </w:rPr>
          <w:t>9.4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Nabídky podávané v listinné podobě</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_Toc446332427 \h </w:instrText>
        </w:r>
        <w:r w:rsidR="00B22AC2" w:rsidRPr="00B22AC2">
          <w:rPr>
            <w:webHidden/>
            <w:sz w:val="18"/>
            <w:szCs w:val="18"/>
          </w:rPr>
        </w:r>
        <w:r w:rsidR="00B22AC2" w:rsidRPr="00B22AC2">
          <w:rPr>
            <w:webHidden/>
            <w:sz w:val="18"/>
            <w:szCs w:val="18"/>
          </w:rPr>
          <w:fldChar w:fldCharType="separate"/>
        </w:r>
        <w:r>
          <w:rPr>
            <w:webHidden/>
            <w:sz w:val="18"/>
            <w:szCs w:val="18"/>
          </w:rPr>
          <w:t>25</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28" w:history="1">
        <w:r w:rsidR="00B22AC2" w:rsidRPr="00B22AC2">
          <w:rPr>
            <w:rStyle w:val="Hypertextovodkaz"/>
            <w:sz w:val="18"/>
            <w:szCs w:val="18"/>
          </w:rPr>
          <w:t>10</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místo a termín otevírání obálek s nabídkami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_Toc446332428 \h </w:instrText>
        </w:r>
        <w:r w:rsidR="00B22AC2" w:rsidRPr="00B22AC2">
          <w:rPr>
            <w:webHidden/>
            <w:sz w:val="18"/>
            <w:szCs w:val="18"/>
          </w:rPr>
        </w:r>
        <w:r w:rsidR="00B22AC2" w:rsidRPr="00B22AC2">
          <w:rPr>
            <w:webHidden/>
            <w:sz w:val="18"/>
            <w:szCs w:val="18"/>
          </w:rPr>
          <w:fldChar w:fldCharType="separate"/>
        </w:r>
        <w:r>
          <w:rPr>
            <w:webHidden/>
            <w:sz w:val="18"/>
            <w:szCs w:val="18"/>
          </w:rPr>
          <w:t>26</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29" w:history="1">
        <w:r w:rsidR="00B22AC2" w:rsidRPr="00B22AC2">
          <w:rPr>
            <w:rStyle w:val="Hypertextovodkaz"/>
            <w:sz w:val="18"/>
            <w:szCs w:val="18"/>
          </w:rPr>
          <w:t>11</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Další podmínky a vyhrazená práva zadavatele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_Toc446332429 \h </w:instrText>
        </w:r>
        <w:r w:rsidR="00B22AC2" w:rsidRPr="00B22AC2">
          <w:rPr>
            <w:webHidden/>
            <w:sz w:val="18"/>
            <w:szCs w:val="18"/>
          </w:rPr>
        </w:r>
        <w:r w:rsidR="00B22AC2" w:rsidRPr="00B22AC2">
          <w:rPr>
            <w:webHidden/>
            <w:sz w:val="18"/>
            <w:szCs w:val="18"/>
          </w:rPr>
          <w:fldChar w:fldCharType="separate"/>
        </w:r>
        <w:r>
          <w:rPr>
            <w:webHidden/>
            <w:sz w:val="18"/>
            <w:szCs w:val="18"/>
          </w:rPr>
          <w:t>26</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30" w:history="1">
        <w:r w:rsidR="00B22AC2" w:rsidRPr="00B22AC2">
          <w:rPr>
            <w:rStyle w:val="Hypertextovodkaz"/>
            <w:sz w:val="18"/>
            <w:szCs w:val="18"/>
          </w:rPr>
          <w:t>12</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Dodatečné informace k zadávacím podmínkám, prohlídka místa plnění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_Toc446332430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31" w:history="1">
        <w:r w:rsidR="00B22AC2" w:rsidRPr="00B22AC2">
          <w:rPr>
            <w:rStyle w:val="Hypertextovodkaz"/>
            <w:sz w:val="18"/>
            <w:szCs w:val="18"/>
          </w:rPr>
          <w:t>12.1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Dodatečné informace k zadávacím podmínkám</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_Toc446332431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E36204">
      <w:pPr>
        <w:pStyle w:val="Obsah2"/>
        <w:rPr>
          <w:rFonts w:asciiTheme="minorHAnsi" w:eastAsiaTheme="minorEastAsia" w:hAnsiTheme="minorHAnsi" w:cstheme="minorBidi"/>
          <w:smallCaps w:val="0"/>
          <w:sz w:val="18"/>
          <w:szCs w:val="18"/>
        </w:rPr>
      </w:pPr>
      <w:hyperlink w:anchor="_Toc446332432" w:history="1">
        <w:r w:rsidR="00B22AC2" w:rsidRPr="00B22AC2">
          <w:rPr>
            <w:rStyle w:val="Hypertextovodkaz"/>
            <w:sz w:val="18"/>
            <w:szCs w:val="18"/>
          </w:rPr>
          <w:t>12.2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Prohlídka místa plnění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_Toc446332432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33" w:history="1">
        <w:r w:rsidR="00B22AC2" w:rsidRPr="00B22AC2">
          <w:rPr>
            <w:rStyle w:val="Hypertextovodkaz"/>
            <w:sz w:val="18"/>
            <w:szCs w:val="18"/>
          </w:rPr>
          <w:t>13</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Zadávací lhůta</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_Toc446332433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34" w:history="1">
        <w:r w:rsidR="00B22AC2" w:rsidRPr="00B22AC2">
          <w:rPr>
            <w:rStyle w:val="Hypertextovodkaz"/>
            <w:sz w:val="18"/>
            <w:szCs w:val="18"/>
          </w:rPr>
          <w:t>14</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sz w:val="18"/>
            <w:szCs w:val="18"/>
          </w:rPr>
          <w:t>Zadávací dokumentace a podmínky přístupu či poskytnutí zadávací dokumentace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_Toc446332434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B22AC2" w:rsidRPr="00B22AC2" w:rsidRDefault="00E36204">
      <w:pPr>
        <w:pStyle w:val="Obsah1"/>
        <w:rPr>
          <w:rFonts w:asciiTheme="minorHAnsi" w:eastAsiaTheme="minorEastAsia" w:hAnsiTheme="minorHAnsi" w:cstheme="minorBidi"/>
          <w:b w:val="0"/>
          <w:bCs w:val="0"/>
          <w:caps w:val="0"/>
          <w:sz w:val="18"/>
          <w:szCs w:val="18"/>
        </w:rPr>
      </w:pPr>
      <w:hyperlink w:anchor="_Toc446332435" w:history="1">
        <w:r w:rsidR="00B22AC2" w:rsidRPr="00B22AC2">
          <w:rPr>
            <w:rStyle w:val="Hypertextovodkaz"/>
            <w:sz w:val="18"/>
            <w:szCs w:val="18"/>
          </w:rPr>
          <w:t>15</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Přílohy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_Toc446332435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EE238C" w:rsidRPr="00BC6222" w:rsidRDefault="00197D7B" w:rsidP="00963979">
      <w:pPr>
        <w:pStyle w:val="Nadpis1"/>
        <w:tabs>
          <w:tab w:val="clear" w:pos="792"/>
          <w:tab w:val="num" w:pos="360"/>
        </w:tabs>
        <w:ind w:left="357" w:hanging="357"/>
        <w:rPr>
          <w:rFonts w:cs="Arial"/>
        </w:rPr>
      </w:pPr>
      <w:r w:rsidRPr="00C824BD">
        <w:rPr>
          <w:rFonts w:cs="Arial"/>
          <w:b w:val="0"/>
          <w:bCs/>
          <w:sz w:val="18"/>
          <w:szCs w:val="18"/>
        </w:rPr>
        <w:lastRenderedPageBreak/>
        <w:fldChar w:fldCharType="end"/>
      </w:r>
      <w:bookmarkStart w:id="1" w:name="_Toc81358688"/>
      <w:bookmarkStart w:id="2" w:name="_Toc81362066"/>
      <w:bookmarkStart w:id="3" w:name="_Toc85871870"/>
      <w:bookmarkStart w:id="4" w:name="_Toc85898571"/>
      <w:bookmarkStart w:id="5" w:name="_Toc85898993"/>
      <w:bookmarkStart w:id="6" w:name="_Toc446332386"/>
      <w:r w:rsidR="00EE238C" w:rsidRPr="00BC6222">
        <w:rPr>
          <w:rFonts w:cs="Arial"/>
        </w:rPr>
        <w:t>Informace o zadavatel</w:t>
      </w:r>
      <w:bookmarkEnd w:id="1"/>
      <w:bookmarkEnd w:id="2"/>
      <w:bookmarkEnd w:id="3"/>
      <w:bookmarkEnd w:id="4"/>
      <w:bookmarkEnd w:id="5"/>
      <w:r w:rsidR="00EE238C" w:rsidRPr="00BC6222">
        <w:rPr>
          <w:rFonts w:cs="Arial"/>
        </w:rPr>
        <w:t>i</w:t>
      </w:r>
      <w:bookmarkEnd w:id="6"/>
    </w:p>
    <w:p w:rsidR="00EE238C" w:rsidRPr="00BC6222" w:rsidRDefault="00EE238C" w:rsidP="008C4E59">
      <w:pPr>
        <w:widowControl w:val="0"/>
        <w:autoSpaceDE w:val="0"/>
        <w:autoSpaceDN w:val="0"/>
        <w:adjustRightInd w:val="0"/>
        <w:spacing w:line="280" w:lineRule="atLeast"/>
        <w:ind w:left="1418" w:hanging="1418"/>
        <w:jc w:val="both"/>
        <w:rPr>
          <w:b/>
          <w:noProof w:val="0"/>
          <w:sz w:val="22"/>
          <w:szCs w:val="22"/>
        </w:rPr>
        <w:sectPr w:rsidR="00EE238C" w:rsidRPr="00BC6222" w:rsidSect="00C824BD">
          <w:headerReference w:type="default" r:id="rId10"/>
          <w:footerReference w:type="default" r:id="rId11"/>
          <w:headerReference w:type="first" r:id="rId12"/>
          <w:footerReference w:type="first" r:id="rId13"/>
          <w:pgSz w:w="11906" w:h="16838" w:code="9"/>
          <w:pgMar w:top="1276" w:right="1286" w:bottom="1418" w:left="1418" w:header="709" w:footer="709" w:gutter="0"/>
          <w:cols w:space="708"/>
          <w:titlePg/>
          <w:docGrid w:linePitch="360"/>
        </w:sectPr>
      </w:pP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386"/>
      </w:tblGrid>
      <w:tr w:rsidR="00EE238C" w:rsidRPr="00BC6222" w:rsidTr="00681CD6">
        <w:trPr>
          <w:trHeight w:val="256"/>
        </w:trPr>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lastRenderedPageBreak/>
              <w:t xml:space="preserve">Název centrálního zadavatele: </w:t>
            </w:r>
          </w:p>
        </w:tc>
        <w:tc>
          <w:tcPr>
            <w:tcW w:w="5386" w:type="dxa"/>
            <w:tcMar>
              <w:top w:w="0" w:type="dxa"/>
              <w:left w:w="85" w:type="dxa"/>
              <w:bottom w:w="0" w:type="dxa"/>
              <w:right w:w="85" w:type="dxa"/>
            </w:tcMar>
          </w:tcPr>
          <w:p w:rsidR="00EE238C" w:rsidRPr="00BC6222" w:rsidRDefault="0095135E" w:rsidP="008C4E59">
            <w:pPr>
              <w:spacing w:line="280" w:lineRule="atLeast"/>
              <w:jc w:val="both"/>
              <w:rPr>
                <w:b/>
              </w:rPr>
            </w:pPr>
            <w:r w:rsidRPr="00BC6222">
              <w:t xml:space="preserve">Česká republika - </w:t>
            </w:r>
            <w:r w:rsidR="00EE238C" w:rsidRPr="00BC6222">
              <w:t>Ministerstvo práce a sociálních věcí</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Sídlo centrálního zadavatele:</w:t>
            </w:r>
          </w:p>
        </w:tc>
        <w:tc>
          <w:tcPr>
            <w:tcW w:w="5386" w:type="dxa"/>
            <w:tcMar>
              <w:top w:w="0" w:type="dxa"/>
              <w:left w:w="85" w:type="dxa"/>
              <w:bottom w:w="0" w:type="dxa"/>
              <w:right w:w="85" w:type="dxa"/>
            </w:tcMar>
          </w:tcPr>
          <w:p w:rsidR="00EE238C" w:rsidRPr="00BC6222" w:rsidRDefault="00BC6222" w:rsidP="008C4E59">
            <w:pPr>
              <w:spacing w:line="280" w:lineRule="atLeast"/>
              <w:jc w:val="both"/>
            </w:pPr>
            <w:r>
              <w:t xml:space="preserve">Na Poříčním právu </w:t>
            </w:r>
            <w:r w:rsidR="00EE238C" w:rsidRPr="00BC6222">
              <w:t>376</w:t>
            </w:r>
            <w:r>
              <w:t xml:space="preserve">/1, </w:t>
            </w:r>
            <w:r w:rsidR="00EE238C" w:rsidRPr="00BC6222">
              <w:t>128 01 Praha 2</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IČ</w:t>
            </w:r>
            <w:r w:rsidR="00BC6222">
              <w:t>O:</w:t>
            </w:r>
          </w:p>
        </w:tc>
        <w:tc>
          <w:tcPr>
            <w:tcW w:w="5386" w:type="dxa"/>
            <w:tcMar>
              <w:top w:w="0" w:type="dxa"/>
              <w:left w:w="85" w:type="dxa"/>
              <w:bottom w:w="0" w:type="dxa"/>
              <w:right w:w="85" w:type="dxa"/>
            </w:tcMar>
          </w:tcPr>
          <w:p w:rsidR="00EE238C" w:rsidRPr="00BC6222" w:rsidRDefault="00EE238C" w:rsidP="008C4E59">
            <w:pPr>
              <w:spacing w:line="280" w:lineRule="atLeast"/>
              <w:jc w:val="both"/>
            </w:pPr>
            <w:r w:rsidRPr="00BC6222">
              <w:t xml:space="preserve">00551023  </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Osoba oprávněná </w:t>
            </w:r>
            <w:r w:rsidR="00BC6222">
              <w:t>centrálního zadavatele zastupovat</w:t>
            </w:r>
            <w:r w:rsidRPr="00BC6222">
              <w:t>:</w:t>
            </w:r>
          </w:p>
        </w:tc>
        <w:tc>
          <w:tcPr>
            <w:tcW w:w="5386" w:type="dxa"/>
            <w:tcMar>
              <w:top w:w="0" w:type="dxa"/>
              <w:left w:w="85" w:type="dxa"/>
              <w:bottom w:w="0" w:type="dxa"/>
              <w:right w:w="85" w:type="dxa"/>
            </w:tcMar>
            <w:vAlign w:val="center"/>
          </w:tcPr>
          <w:p w:rsidR="0095135E" w:rsidRPr="00BC6222" w:rsidRDefault="007771E5" w:rsidP="00D279D2">
            <w:pPr>
              <w:spacing w:line="280" w:lineRule="atLeast"/>
              <w:rPr>
                <w:highlight w:val="yellow"/>
              </w:rPr>
            </w:pPr>
            <w:r>
              <w:t>Robin Pošík, náměstek</w:t>
            </w:r>
            <w:r w:rsidR="00BC6222">
              <w:t xml:space="preserve"> pro řízení </w:t>
            </w:r>
            <w:r w:rsidR="00D279D2">
              <w:t>sekce řízení úřadu</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Kontaktní osoba </w:t>
            </w:r>
            <w:r w:rsidR="00BC6222">
              <w:t>centrálního zadavatele</w:t>
            </w:r>
            <w:r w:rsidRPr="00BC6222">
              <w:t>:</w:t>
            </w:r>
          </w:p>
        </w:tc>
        <w:tc>
          <w:tcPr>
            <w:tcW w:w="5386" w:type="dxa"/>
            <w:tcMar>
              <w:top w:w="0" w:type="dxa"/>
              <w:left w:w="85" w:type="dxa"/>
              <w:bottom w:w="0" w:type="dxa"/>
              <w:right w:w="85" w:type="dxa"/>
            </w:tcMar>
            <w:vAlign w:val="center"/>
          </w:tcPr>
          <w:p w:rsidR="00EE238C" w:rsidRPr="00BC6222" w:rsidRDefault="00BC6222" w:rsidP="00D279D2">
            <w:pPr>
              <w:spacing w:line="280" w:lineRule="atLeast"/>
            </w:pPr>
            <w:r>
              <w:t>Mgr. Veronika Mesarčová</w:t>
            </w:r>
          </w:p>
        </w:tc>
      </w:tr>
      <w:tr w:rsidR="00EE238C" w:rsidRPr="00BC6222" w:rsidTr="00681CD6">
        <w:tc>
          <w:tcPr>
            <w:tcW w:w="3544" w:type="dxa"/>
            <w:tcMar>
              <w:top w:w="0" w:type="dxa"/>
              <w:left w:w="85" w:type="dxa"/>
              <w:bottom w:w="0" w:type="dxa"/>
              <w:right w:w="85" w:type="dxa"/>
            </w:tcMar>
            <w:vAlign w:val="center"/>
          </w:tcPr>
          <w:p w:rsidR="00EE238C" w:rsidRPr="00BC6222" w:rsidRDefault="00BC6222" w:rsidP="008C4E59">
            <w:pPr>
              <w:spacing w:line="280" w:lineRule="atLeast"/>
            </w:pPr>
            <w:r>
              <w:t>Telefon</w:t>
            </w:r>
            <w:r w:rsidR="00EE238C" w:rsidRPr="00BC6222">
              <w:t>:</w:t>
            </w:r>
          </w:p>
        </w:tc>
        <w:tc>
          <w:tcPr>
            <w:tcW w:w="5386" w:type="dxa"/>
            <w:tcMar>
              <w:top w:w="0" w:type="dxa"/>
              <w:left w:w="85" w:type="dxa"/>
              <w:bottom w:w="0" w:type="dxa"/>
              <w:right w:w="85" w:type="dxa"/>
            </w:tcMar>
          </w:tcPr>
          <w:p w:rsidR="00EE238C" w:rsidRPr="00BC6222" w:rsidRDefault="00BC6222" w:rsidP="008C4E59">
            <w:pPr>
              <w:spacing w:line="280" w:lineRule="atLeast"/>
              <w:jc w:val="both"/>
            </w:pPr>
            <w:r w:rsidRPr="00BC6222">
              <w:t>+420 221 92 2130</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E-mail:</w:t>
            </w:r>
          </w:p>
        </w:tc>
        <w:tc>
          <w:tcPr>
            <w:tcW w:w="5386" w:type="dxa"/>
            <w:tcMar>
              <w:top w:w="0" w:type="dxa"/>
              <w:left w:w="85" w:type="dxa"/>
              <w:bottom w:w="0" w:type="dxa"/>
              <w:right w:w="85" w:type="dxa"/>
            </w:tcMar>
          </w:tcPr>
          <w:p w:rsidR="00EE238C" w:rsidRPr="00BC6222" w:rsidRDefault="00E36204" w:rsidP="008C4E59">
            <w:pPr>
              <w:spacing w:line="280" w:lineRule="atLeast"/>
              <w:jc w:val="both"/>
            </w:pPr>
            <w:hyperlink r:id="rId14" w:history="1">
              <w:r w:rsidR="00BC6222" w:rsidRPr="00007680">
                <w:rPr>
                  <w:rStyle w:val="Hypertextovodkaz"/>
                  <w:rFonts w:cs="Arial"/>
                </w:rPr>
                <w:t>veronika.mesarcova@mpsv.cz</w:t>
              </w:r>
            </w:hyperlink>
            <w:r w:rsidR="00BC6222">
              <w:t xml:space="preserve"> </w:t>
            </w:r>
          </w:p>
        </w:tc>
      </w:tr>
      <w:tr w:rsidR="00BC6222" w:rsidRPr="00BC6222" w:rsidTr="00681CD6">
        <w:tc>
          <w:tcPr>
            <w:tcW w:w="3544" w:type="dxa"/>
            <w:tcMar>
              <w:top w:w="0" w:type="dxa"/>
              <w:left w:w="85" w:type="dxa"/>
              <w:bottom w:w="0" w:type="dxa"/>
              <w:right w:w="85" w:type="dxa"/>
            </w:tcMar>
            <w:vAlign w:val="center"/>
          </w:tcPr>
          <w:p w:rsidR="00BC6222" w:rsidRPr="00BC6222" w:rsidRDefault="00BC6222" w:rsidP="008C4E59">
            <w:pPr>
              <w:spacing w:line="280" w:lineRule="atLeast"/>
            </w:pPr>
            <w:r w:rsidRPr="00BC6222">
              <w:t>Profil zadavatele:</w:t>
            </w:r>
          </w:p>
        </w:tc>
        <w:tc>
          <w:tcPr>
            <w:tcW w:w="5386" w:type="dxa"/>
            <w:tcMar>
              <w:top w:w="0" w:type="dxa"/>
              <w:left w:w="85" w:type="dxa"/>
              <w:bottom w:w="0" w:type="dxa"/>
              <w:right w:w="85" w:type="dxa"/>
            </w:tcMar>
          </w:tcPr>
          <w:p w:rsidR="00BC6222" w:rsidRPr="00BC6222" w:rsidRDefault="00E36204" w:rsidP="008C4E59">
            <w:pPr>
              <w:spacing w:line="280" w:lineRule="atLeast"/>
              <w:jc w:val="both"/>
              <w:rPr>
                <w:noProof w:val="0"/>
                <w:highlight w:val="yellow"/>
              </w:rPr>
            </w:pPr>
            <w:hyperlink r:id="rId15" w:history="1">
              <w:r w:rsidR="00BC6222" w:rsidRPr="00007680">
                <w:rPr>
                  <w:rStyle w:val="Hypertextovodkaz"/>
                  <w:rFonts w:cs="Arial"/>
                  <w:noProof w:val="0"/>
                </w:rPr>
                <w:t>https://mpsv.ezak.cz/profile_display_2.html</w:t>
              </w:r>
            </w:hyperlink>
            <w:r w:rsidR="00BC6222">
              <w:rPr>
                <w:noProof w:val="0"/>
              </w:rPr>
              <w:t xml:space="preserve"> </w:t>
            </w:r>
          </w:p>
        </w:tc>
      </w:tr>
    </w:tbl>
    <w:p w:rsidR="00BC6222" w:rsidRDefault="00BC6222" w:rsidP="008C4E59">
      <w:pPr>
        <w:widowControl w:val="0"/>
        <w:autoSpaceDE w:val="0"/>
        <w:autoSpaceDN w:val="0"/>
        <w:adjustRightInd w:val="0"/>
        <w:spacing w:before="120" w:after="120" w:line="280" w:lineRule="atLeast"/>
        <w:jc w:val="both"/>
        <w:rPr>
          <w:noProof w:val="0"/>
          <w:szCs w:val="24"/>
          <w:lang w:eastAsia="ar-SA"/>
        </w:rPr>
      </w:pPr>
    </w:p>
    <w:p w:rsidR="00EE238C" w:rsidRPr="00BC6222" w:rsidRDefault="00EE238C" w:rsidP="00681CD6">
      <w:pPr>
        <w:widowControl w:val="0"/>
        <w:autoSpaceDE w:val="0"/>
        <w:autoSpaceDN w:val="0"/>
        <w:adjustRightInd w:val="0"/>
        <w:spacing w:before="120" w:after="120" w:line="280" w:lineRule="atLeast"/>
        <w:ind w:firstLine="284"/>
        <w:jc w:val="both"/>
        <w:rPr>
          <w:noProof w:val="0"/>
          <w:szCs w:val="24"/>
          <w:lang w:eastAsia="ar-SA"/>
        </w:rPr>
      </w:pPr>
      <w:r w:rsidRPr="00BC6222">
        <w:rPr>
          <w:noProof w:val="0"/>
          <w:szCs w:val="24"/>
          <w:lang w:eastAsia="ar-SA"/>
        </w:rPr>
        <w:t>(dále „</w:t>
      </w:r>
      <w:r w:rsidR="00AA7589">
        <w:rPr>
          <w:b/>
          <w:i/>
          <w:noProof w:val="0"/>
          <w:szCs w:val="24"/>
          <w:lang w:eastAsia="ar-SA"/>
        </w:rPr>
        <w:t>z</w:t>
      </w:r>
      <w:r w:rsidRPr="00AA7589">
        <w:rPr>
          <w:b/>
          <w:i/>
          <w:noProof w:val="0"/>
          <w:szCs w:val="24"/>
          <w:lang w:eastAsia="ar-SA"/>
        </w:rPr>
        <w:t>adavatel</w:t>
      </w:r>
      <w:r w:rsidRPr="00BC6222">
        <w:rPr>
          <w:noProof w:val="0"/>
          <w:szCs w:val="24"/>
          <w:lang w:eastAsia="ar-SA"/>
        </w:rPr>
        <w:t>“ nebo „</w:t>
      </w:r>
      <w:r w:rsidR="00AA7589">
        <w:rPr>
          <w:b/>
          <w:i/>
          <w:noProof w:val="0"/>
          <w:szCs w:val="24"/>
          <w:lang w:eastAsia="ar-SA"/>
        </w:rPr>
        <w:t>c</w:t>
      </w:r>
      <w:r w:rsidR="000C4FFB" w:rsidRPr="00AA7589">
        <w:rPr>
          <w:b/>
          <w:i/>
          <w:noProof w:val="0"/>
          <w:szCs w:val="24"/>
          <w:lang w:eastAsia="ar-SA"/>
        </w:rPr>
        <w:t xml:space="preserve">entrální </w:t>
      </w:r>
      <w:r w:rsidRPr="00AA7589">
        <w:rPr>
          <w:b/>
          <w:i/>
          <w:noProof w:val="0"/>
          <w:szCs w:val="24"/>
          <w:lang w:eastAsia="ar-SA"/>
        </w:rPr>
        <w:t>zadavatel</w:t>
      </w:r>
      <w:r w:rsidRPr="00BC6222">
        <w:rPr>
          <w:noProof w:val="0"/>
          <w:szCs w:val="24"/>
          <w:lang w:eastAsia="ar-SA"/>
        </w:rPr>
        <w:t>“)</w:t>
      </w:r>
    </w:p>
    <w:p w:rsidR="00BC6222" w:rsidRDefault="00BC6222" w:rsidP="008C4E59">
      <w:pPr>
        <w:widowControl w:val="0"/>
        <w:autoSpaceDE w:val="0"/>
        <w:autoSpaceDN w:val="0"/>
        <w:adjustRightInd w:val="0"/>
        <w:spacing w:line="280" w:lineRule="atLeast"/>
        <w:jc w:val="both"/>
      </w:pPr>
      <w:bookmarkStart w:id="13" w:name="_Ref162670810"/>
    </w:p>
    <w:p w:rsidR="00EE238C" w:rsidRDefault="00BC6222" w:rsidP="00681CD6">
      <w:pPr>
        <w:widowControl w:val="0"/>
        <w:autoSpaceDE w:val="0"/>
        <w:autoSpaceDN w:val="0"/>
        <w:adjustRightInd w:val="0"/>
        <w:spacing w:line="280" w:lineRule="atLeast"/>
        <w:ind w:left="284"/>
        <w:jc w:val="both"/>
        <w:rPr>
          <w:noProof w:val="0"/>
          <w:szCs w:val="24"/>
          <w:lang w:eastAsia="ar-SA"/>
        </w:rPr>
      </w:pPr>
      <w:r>
        <w:t>Česká republika -</w:t>
      </w:r>
      <w:r w:rsidRPr="00BC6222">
        <w:rPr>
          <w:noProof w:val="0"/>
          <w:szCs w:val="24"/>
          <w:lang w:eastAsia="ar-SA"/>
        </w:rPr>
        <w:t xml:space="preserve"> </w:t>
      </w:r>
      <w:r w:rsidR="00EE238C" w:rsidRPr="00BC6222">
        <w:t xml:space="preserve">Ministerstvo práce a sociálních věcí </w:t>
      </w:r>
      <w:r w:rsidR="00EE238C" w:rsidRPr="00BC6222">
        <w:rPr>
          <w:noProof w:val="0"/>
          <w:szCs w:val="24"/>
          <w:lang w:eastAsia="ar-SA"/>
        </w:rPr>
        <w:t>plní funkci centrálního zadavatele ve smyslu ustanovení §</w:t>
      </w:r>
      <w:r w:rsidR="003E684B" w:rsidRPr="00BC6222">
        <w:rPr>
          <w:noProof w:val="0"/>
          <w:szCs w:val="24"/>
          <w:lang w:eastAsia="ar-SA"/>
        </w:rPr>
        <w:t> </w:t>
      </w:r>
      <w:r w:rsidR="00EE238C" w:rsidRPr="00BC6222">
        <w:rPr>
          <w:noProof w:val="0"/>
          <w:szCs w:val="24"/>
          <w:lang w:eastAsia="ar-SA"/>
        </w:rPr>
        <w:t>3</w:t>
      </w:r>
      <w:r w:rsidR="003E684B" w:rsidRPr="00BC6222">
        <w:t> </w:t>
      </w:r>
      <w:r w:rsidR="00AA7589">
        <w:rPr>
          <w:noProof w:val="0"/>
          <w:szCs w:val="24"/>
          <w:lang w:eastAsia="ar-SA"/>
        </w:rPr>
        <w:t>odst. 1</w:t>
      </w:r>
      <w:r w:rsidR="00EE238C" w:rsidRPr="00BC6222">
        <w:rPr>
          <w:noProof w:val="0"/>
          <w:szCs w:val="24"/>
          <w:lang w:eastAsia="ar-SA"/>
        </w:rPr>
        <w:t xml:space="preserve"> písm. b) z</w:t>
      </w:r>
      <w:r>
        <w:rPr>
          <w:noProof w:val="0"/>
          <w:szCs w:val="24"/>
          <w:lang w:eastAsia="ar-SA"/>
        </w:rPr>
        <w:t xml:space="preserve">ákona, </w:t>
      </w:r>
      <w:r w:rsidR="00AA7589">
        <w:rPr>
          <w:noProof w:val="0"/>
          <w:szCs w:val="24"/>
          <w:lang w:eastAsia="ar-SA"/>
        </w:rPr>
        <w:t xml:space="preserve">a to na základě </w:t>
      </w:r>
      <w:r w:rsidR="00EE238C" w:rsidRPr="00BC6222">
        <w:rPr>
          <w:noProof w:val="0"/>
          <w:szCs w:val="24"/>
          <w:lang w:eastAsia="ar-SA"/>
        </w:rPr>
        <w:t>Smlouvy o společném postupu zadavatelů při</w:t>
      </w:r>
      <w:r>
        <w:rPr>
          <w:noProof w:val="0"/>
          <w:szCs w:val="24"/>
          <w:lang w:eastAsia="ar-SA"/>
        </w:rPr>
        <w:t> centralizovaném zadávání a o zmocnění centrálního zadavatele (dále jen „</w:t>
      </w:r>
      <w:r w:rsidRPr="00AA7589">
        <w:rPr>
          <w:b/>
          <w:i/>
          <w:noProof w:val="0"/>
          <w:szCs w:val="24"/>
          <w:lang w:eastAsia="ar-SA"/>
        </w:rPr>
        <w:t>Smlouva o</w:t>
      </w:r>
      <w:r w:rsidR="00AA7589">
        <w:rPr>
          <w:b/>
          <w:i/>
          <w:noProof w:val="0"/>
          <w:szCs w:val="24"/>
          <w:lang w:eastAsia="ar-SA"/>
        </w:rPr>
        <w:t> </w:t>
      </w:r>
      <w:r w:rsidR="00AA7589" w:rsidRPr="00AA7589">
        <w:rPr>
          <w:b/>
          <w:i/>
          <w:noProof w:val="0"/>
          <w:szCs w:val="24"/>
          <w:lang w:eastAsia="ar-SA"/>
        </w:rPr>
        <w:t>centralizovaném zadávání</w:t>
      </w:r>
      <w:r>
        <w:rPr>
          <w:noProof w:val="0"/>
          <w:szCs w:val="24"/>
          <w:lang w:eastAsia="ar-SA"/>
        </w:rPr>
        <w:t>“)</w:t>
      </w:r>
      <w:r w:rsidR="00EE238C" w:rsidRPr="00BC6222">
        <w:rPr>
          <w:noProof w:val="0"/>
          <w:szCs w:val="24"/>
          <w:lang w:eastAsia="ar-SA"/>
        </w:rPr>
        <w:t>, jejímiž dalšími účastníky jsou následující subjekty v působnosti resortu</w:t>
      </w:r>
      <w:r>
        <w:rPr>
          <w:noProof w:val="0"/>
          <w:szCs w:val="24"/>
          <w:lang w:eastAsia="ar-SA"/>
        </w:rPr>
        <w:t xml:space="preserve"> centrálního zadavatele</w:t>
      </w:r>
      <w:r w:rsidR="00EE238C" w:rsidRPr="00BC6222">
        <w:rPr>
          <w:noProof w:val="0"/>
          <w:szCs w:val="24"/>
          <w:lang w:eastAsia="ar-SA"/>
        </w:rPr>
        <w:t xml:space="preserve"> (dále </w:t>
      </w:r>
      <w:r w:rsidR="00AA7589">
        <w:rPr>
          <w:noProof w:val="0"/>
          <w:szCs w:val="24"/>
          <w:lang w:eastAsia="ar-SA"/>
        </w:rPr>
        <w:t>jako</w:t>
      </w:r>
      <w:r w:rsidR="00EE238C" w:rsidRPr="00BC6222">
        <w:rPr>
          <w:noProof w:val="0"/>
          <w:szCs w:val="24"/>
          <w:lang w:eastAsia="ar-SA"/>
        </w:rPr>
        <w:t xml:space="preserve"> „</w:t>
      </w:r>
      <w:r w:rsidR="001848D7">
        <w:rPr>
          <w:b/>
          <w:i/>
          <w:noProof w:val="0"/>
          <w:szCs w:val="24"/>
          <w:lang w:eastAsia="ar-SA"/>
        </w:rPr>
        <w:t>p</w:t>
      </w:r>
      <w:r w:rsidRPr="00AA7589">
        <w:rPr>
          <w:b/>
          <w:i/>
          <w:noProof w:val="0"/>
          <w:szCs w:val="24"/>
          <w:lang w:eastAsia="ar-SA"/>
        </w:rPr>
        <w:t xml:space="preserve">ověřující </w:t>
      </w:r>
      <w:r w:rsidR="00EE238C" w:rsidRPr="00AA7589">
        <w:rPr>
          <w:b/>
          <w:i/>
          <w:noProof w:val="0"/>
          <w:szCs w:val="24"/>
          <w:lang w:eastAsia="ar-SA"/>
        </w:rPr>
        <w:t>zadavatelé</w:t>
      </w:r>
      <w:r w:rsidR="00EE238C" w:rsidRPr="00BC6222">
        <w:rPr>
          <w:noProof w:val="0"/>
          <w:szCs w:val="24"/>
          <w:lang w:eastAsia="ar-SA"/>
        </w:rPr>
        <w:t>“):</w:t>
      </w:r>
    </w:p>
    <w:p w:rsidR="00BC6222" w:rsidRPr="00BC6222" w:rsidRDefault="00BC6222" w:rsidP="00681CD6">
      <w:pPr>
        <w:widowControl w:val="0"/>
        <w:autoSpaceDE w:val="0"/>
        <w:autoSpaceDN w:val="0"/>
        <w:adjustRightInd w:val="0"/>
        <w:ind w:left="284"/>
        <w:jc w:val="both"/>
        <w:rPr>
          <w:noProof w:val="0"/>
          <w:szCs w:val="24"/>
          <w:lang w:eastAsia="ar-SA"/>
        </w:rPr>
      </w:pPr>
    </w:p>
    <w:p w:rsidR="00BC6222" w:rsidRDefault="00EE238C" w:rsidP="00681CD6">
      <w:pPr>
        <w:widowControl w:val="0"/>
        <w:autoSpaceDE w:val="0"/>
        <w:autoSpaceDN w:val="0"/>
        <w:adjustRightInd w:val="0"/>
        <w:spacing w:before="120"/>
        <w:ind w:firstLine="284"/>
        <w:jc w:val="both"/>
        <w:rPr>
          <w:noProof w:val="0"/>
          <w:szCs w:val="24"/>
          <w:lang w:eastAsia="ar-SA"/>
        </w:rPr>
      </w:pPr>
      <w:r w:rsidRPr="00BC6222">
        <w:rPr>
          <w:noProof w:val="0"/>
          <w:szCs w:val="24"/>
          <w:lang w:eastAsia="ar-SA"/>
        </w:rPr>
        <w:t>Tab. 1</w:t>
      </w:r>
    </w:p>
    <w:tbl>
      <w:tblPr>
        <w:tblW w:w="0" w:type="auto"/>
        <w:jc w:val="center"/>
        <w:tblInd w:w="241" w:type="dxa"/>
        <w:tblCellMar>
          <w:left w:w="70" w:type="dxa"/>
          <w:right w:w="70" w:type="dxa"/>
        </w:tblCellMar>
        <w:tblLook w:val="00A0" w:firstRow="1" w:lastRow="0" w:firstColumn="1" w:lastColumn="0" w:noHBand="0" w:noVBand="0"/>
      </w:tblPr>
      <w:tblGrid>
        <w:gridCol w:w="406"/>
        <w:gridCol w:w="6926"/>
        <w:gridCol w:w="1679"/>
      </w:tblGrid>
      <w:tr w:rsidR="00BC6222" w:rsidRPr="004159E4" w:rsidTr="00202366">
        <w:trPr>
          <w:trHeight w:val="104"/>
          <w:jc w:val="center"/>
        </w:trPr>
        <w:tc>
          <w:tcPr>
            <w:tcW w:w="406"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C6222" w:rsidRPr="004159E4" w:rsidRDefault="00BC6222" w:rsidP="00BC6222">
            <w:pPr>
              <w:spacing w:after="120" w:line="280" w:lineRule="atLeast"/>
              <w:jc w:val="center"/>
              <w:rPr>
                <w:b/>
                <w:bCs/>
                <w:iCs/>
              </w:rPr>
            </w:pPr>
            <w:r w:rsidRPr="004159E4">
              <w:rPr>
                <w:b/>
                <w:bCs/>
                <w:iCs/>
              </w:rPr>
              <w:t>#</w:t>
            </w:r>
          </w:p>
        </w:tc>
        <w:tc>
          <w:tcPr>
            <w:tcW w:w="6926"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1848D7" w:rsidP="00BC6222">
            <w:pPr>
              <w:spacing w:after="120" w:line="280" w:lineRule="atLeast"/>
              <w:jc w:val="both"/>
              <w:rPr>
                <w:b/>
                <w:bCs/>
                <w:iCs/>
              </w:rPr>
            </w:pPr>
            <w:r>
              <w:rPr>
                <w:b/>
                <w:bCs/>
                <w:iCs/>
              </w:rPr>
              <w:t>Název p</w:t>
            </w:r>
            <w:r w:rsidR="00BC6222">
              <w:rPr>
                <w:b/>
                <w:bCs/>
                <w:iCs/>
              </w:rPr>
              <w:t>ověřujícího zadavatele</w:t>
            </w:r>
          </w:p>
        </w:tc>
        <w:tc>
          <w:tcPr>
            <w:tcW w:w="1679"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BC6222" w:rsidP="00BC6222">
            <w:pPr>
              <w:spacing w:after="120" w:line="280" w:lineRule="atLeast"/>
              <w:jc w:val="center"/>
              <w:rPr>
                <w:b/>
                <w:bCs/>
                <w:iCs/>
              </w:rPr>
            </w:pPr>
            <w:r w:rsidRPr="004159E4">
              <w:rPr>
                <w:b/>
                <w:bCs/>
                <w:iCs/>
              </w:rPr>
              <w:t>IČ</w:t>
            </w:r>
            <w:r>
              <w:rPr>
                <w:b/>
                <w:bCs/>
                <w:iCs/>
              </w:rPr>
              <w:t>O</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1</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Úřad práce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72496991</w:t>
            </w:r>
          </w:p>
        </w:tc>
      </w:tr>
      <w:tr w:rsidR="00BC6222" w:rsidRPr="004159E4" w:rsidTr="00202366">
        <w:trPr>
          <w:trHeight w:val="302"/>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2</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 xml:space="preserve">Česká správa sociálního zabezpečení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00006963</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3</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Státní úřad inspekce práce</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75046962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4</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 xml:space="preserve">Úřad pro mezinárodněprávní ochranu dětí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00025402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5.</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Fond dalšího vzdělávání</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00405698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6</w:t>
            </w:r>
          </w:p>
        </w:tc>
        <w:tc>
          <w:tcPr>
            <w:tcW w:w="6926" w:type="dxa"/>
            <w:tcBorders>
              <w:top w:val="nil"/>
              <w:left w:val="nil"/>
              <w:bottom w:val="single" w:sz="4" w:space="0" w:color="auto"/>
              <w:right w:val="single" w:sz="4" w:space="0" w:color="auto"/>
            </w:tcBorders>
            <w:vAlign w:val="bottom"/>
          </w:tcPr>
          <w:p w:rsidR="00BC6222" w:rsidRPr="004159E4" w:rsidRDefault="00BC6222" w:rsidP="00BC6222">
            <w:pPr>
              <w:spacing w:after="120" w:line="280" w:lineRule="atLeast"/>
              <w:jc w:val="both"/>
              <w:rPr>
                <w:iCs/>
              </w:rPr>
            </w:pPr>
            <w:r w:rsidRPr="004159E4">
              <w:rPr>
                <w:iCs/>
              </w:rPr>
              <w:t>Technická inspekce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00638919</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7</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Tloskov</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00640841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8</w:t>
            </w:r>
          </w:p>
        </w:tc>
        <w:tc>
          <w:tcPr>
            <w:tcW w:w="6926"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both"/>
              <w:rPr>
                <w:iCs/>
              </w:rPr>
            </w:pPr>
            <w:r>
              <w:rPr>
                <w:iCs/>
              </w:rPr>
              <w:t>Centrum sociálních služeb Hrabyně</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70630551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9</w:t>
            </w:r>
          </w:p>
        </w:tc>
        <w:tc>
          <w:tcPr>
            <w:tcW w:w="6926" w:type="dxa"/>
            <w:tcBorders>
              <w:top w:val="nil"/>
              <w:left w:val="nil"/>
              <w:bottom w:val="single" w:sz="4" w:space="0" w:color="auto"/>
              <w:right w:val="single" w:sz="4" w:space="0" w:color="auto"/>
            </w:tcBorders>
            <w:noWrap/>
            <w:vAlign w:val="bottom"/>
          </w:tcPr>
          <w:p w:rsidR="00BC6222" w:rsidRDefault="00BC6222" w:rsidP="00BC6222">
            <w:pPr>
              <w:spacing w:after="120" w:line="280" w:lineRule="atLeast"/>
              <w:jc w:val="both"/>
              <w:rPr>
                <w:iCs/>
              </w:rPr>
            </w:pPr>
            <w:r>
              <w:rPr>
                <w:iCs/>
              </w:rPr>
              <w:t>Centrum Kociánka</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00093378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10</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pro osoby se zrakovým postižením v Brně - Chrlicích</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13693131</w:t>
            </w:r>
          </w:p>
        </w:tc>
      </w:tr>
      <w:tr w:rsidR="00BC6222"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11</w:t>
            </w:r>
          </w:p>
        </w:tc>
        <w:tc>
          <w:tcPr>
            <w:tcW w:w="6926"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pobytových a terénních sociálních služeb Zbůch</w:t>
            </w:r>
          </w:p>
        </w:tc>
        <w:tc>
          <w:tcPr>
            <w:tcW w:w="1679"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00411949</w:t>
            </w:r>
          </w:p>
        </w:tc>
      </w:tr>
      <w:tr w:rsidR="002E3553"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2E3553" w:rsidRDefault="002E3553" w:rsidP="00BC6222">
            <w:pPr>
              <w:spacing w:after="120" w:line="280" w:lineRule="atLeast"/>
              <w:jc w:val="center"/>
              <w:rPr>
                <w:iCs/>
              </w:rPr>
            </w:pPr>
            <w:r>
              <w:rPr>
                <w:iCs/>
              </w:rPr>
              <w:t>12</w:t>
            </w:r>
          </w:p>
        </w:tc>
        <w:tc>
          <w:tcPr>
            <w:tcW w:w="6926"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both"/>
              <w:rPr>
                <w:iCs/>
              </w:rPr>
            </w:pPr>
            <w:r w:rsidRPr="002E3553">
              <w:rPr>
                <w:iCs/>
              </w:rPr>
              <w:t>Výzkumný ústav práce a sociálních věcí, v.v.i.</w:t>
            </w:r>
          </w:p>
        </w:tc>
        <w:tc>
          <w:tcPr>
            <w:tcW w:w="1679"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center"/>
              <w:rPr>
                <w:iCs/>
              </w:rPr>
            </w:pPr>
            <w:r w:rsidRPr="002E3553">
              <w:rPr>
                <w:iCs/>
              </w:rPr>
              <w:t>45773009</w:t>
            </w:r>
          </w:p>
        </w:tc>
      </w:tr>
    </w:tbl>
    <w:p w:rsidR="00BC6222" w:rsidRDefault="00BC6222" w:rsidP="00BC6222">
      <w:pPr>
        <w:widowControl w:val="0"/>
        <w:autoSpaceDE w:val="0"/>
        <w:autoSpaceDN w:val="0"/>
        <w:adjustRightInd w:val="0"/>
        <w:spacing w:before="120"/>
        <w:jc w:val="both"/>
        <w:rPr>
          <w:noProof w:val="0"/>
          <w:szCs w:val="24"/>
          <w:lang w:eastAsia="ar-SA"/>
        </w:rPr>
      </w:pPr>
    </w:p>
    <w:p w:rsidR="00B03C19" w:rsidRPr="00BC6222" w:rsidRDefault="001848D7" w:rsidP="00681CD6">
      <w:pPr>
        <w:widowControl w:val="0"/>
        <w:autoSpaceDE w:val="0"/>
        <w:autoSpaceDN w:val="0"/>
        <w:adjustRightInd w:val="0"/>
        <w:spacing w:before="120"/>
        <w:ind w:left="284"/>
        <w:jc w:val="both"/>
        <w:rPr>
          <w:noProof w:val="0"/>
          <w:szCs w:val="24"/>
          <w:lang w:eastAsia="ar-SA"/>
        </w:rPr>
      </w:pPr>
      <w:r>
        <w:rPr>
          <w:noProof w:val="0"/>
          <w:szCs w:val="24"/>
          <w:lang w:eastAsia="ar-SA"/>
        </w:rPr>
        <w:t>(centrální zadavatel a p</w:t>
      </w:r>
      <w:r w:rsidR="00B03C19">
        <w:rPr>
          <w:noProof w:val="0"/>
          <w:szCs w:val="24"/>
          <w:lang w:eastAsia="ar-SA"/>
        </w:rPr>
        <w:t>ověřující zadavatelé společně též</w:t>
      </w:r>
      <w:r w:rsidR="00527B65">
        <w:rPr>
          <w:noProof w:val="0"/>
          <w:szCs w:val="24"/>
          <w:lang w:eastAsia="ar-SA"/>
        </w:rPr>
        <w:t xml:space="preserve"> jako</w:t>
      </w:r>
      <w:r w:rsidR="00B03C19">
        <w:rPr>
          <w:noProof w:val="0"/>
          <w:szCs w:val="24"/>
          <w:lang w:eastAsia="ar-SA"/>
        </w:rPr>
        <w:t xml:space="preserve"> „</w:t>
      </w:r>
      <w:r w:rsidR="00B03C19" w:rsidRPr="00AA7589">
        <w:rPr>
          <w:b/>
          <w:i/>
          <w:noProof w:val="0"/>
          <w:szCs w:val="24"/>
          <w:lang w:eastAsia="ar-SA"/>
        </w:rPr>
        <w:t>zadavatelé“</w:t>
      </w:r>
      <w:r w:rsidR="00B03C19">
        <w:rPr>
          <w:noProof w:val="0"/>
          <w:szCs w:val="24"/>
          <w:lang w:eastAsia="ar-SA"/>
        </w:rPr>
        <w:t>)</w:t>
      </w:r>
    </w:p>
    <w:p w:rsidR="00EE238C" w:rsidRPr="00BC6222" w:rsidRDefault="00EE238C" w:rsidP="00BC6222">
      <w:pPr>
        <w:pStyle w:val="Nadpis1"/>
        <w:tabs>
          <w:tab w:val="clear" w:pos="792"/>
          <w:tab w:val="num" w:pos="360"/>
        </w:tabs>
        <w:ind w:left="357" w:hanging="357"/>
        <w:rPr>
          <w:rFonts w:cs="Arial"/>
        </w:rPr>
      </w:pPr>
      <w:bookmarkStart w:id="14" w:name="_Toc446332387"/>
      <w:bookmarkEnd w:id="13"/>
      <w:r w:rsidRPr="00BC6222">
        <w:rPr>
          <w:rFonts w:cs="Arial"/>
        </w:rPr>
        <w:lastRenderedPageBreak/>
        <w:t>Pojmy</w:t>
      </w:r>
      <w:bookmarkEnd w:id="14"/>
    </w:p>
    <w:p w:rsidR="00EE238C" w:rsidRPr="00BC6222" w:rsidRDefault="00EE238C" w:rsidP="00681CD6">
      <w:pPr>
        <w:pStyle w:val="Zkladntext"/>
        <w:ind w:left="426"/>
        <w:rPr>
          <w:rFonts w:cs="Arial"/>
          <w:sz w:val="20"/>
        </w:rPr>
      </w:pPr>
      <w:r w:rsidRPr="00BC6222">
        <w:rPr>
          <w:rFonts w:cs="Arial"/>
          <w:sz w:val="20"/>
        </w:rPr>
        <w:t>Pro účely vymezení předmětu plnění veřejné zakázky a stanovení zadávacích podmínek</w:t>
      </w:r>
      <w:r w:rsidR="008C4E59">
        <w:rPr>
          <w:rFonts w:cs="Arial"/>
          <w:sz w:val="20"/>
        </w:rPr>
        <w:t xml:space="preserve"> veřejné zakázky </w:t>
      </w:r>
      <w:r w:rsidRPr="00BC6222">
        <w:rPr>
          <w:rFonts w:cs="Arial"/>
          <w:sz w:val="20"/>
        </w:rPr>
        <w:t xml:space="preserve">zadavatel vymezil následující pojmy: </w:t>
      </w:r>
    </w:p>
    <w:p w:rsidR="00514932" w:rsidRPr="00FD3D14" w:rsidRDefault="00514932" w:rsidP="006D0CB1">
      <w:pPr>
        <w:pStyle w:val="Zkladntext"/>
        <w:numPr>
          <w:ilvl w:val="0"/>
          <w:numId w:val="6"/>
        </w:numPr>
        <w:spacing w:before="0" w:after="0" w:line="280" w:lineRule="atLeast"/>
        <w:ind w:left="782" w:hanging="357"/>
        <w:rPr>
          <w:rFonts w:cs="Arial"/>
          <w:szCs w:val="18"/>
        </w:rPr>
      </w:pPr>
      <w:r w:rsidRPr="00FD3D14">
        <w:rPr>
          <w:rFonts w:cs="Arial"/>
          <w:b/>
          <w:i/>
          <w:szCs w:val="18"/>
        </w:rPr>
        <w:t>3G</w:t>
      </w:r>
      <w:r w:rsidRPr="00FD3D14">
        <w:rPr>
          <w:rFonts w:cs="Arial"/>
          <w:i/>
          <w:szCs w:val="18"/>
        </w:rPr>
        <w:t xml:space="preserve"> </w:t>
      </w:r>
      <w:r w:rsidRPr="00FD3D14">
        <w:rPr>
          <w:rFonts w:cs="Arial"/>
          <w:szCs w:val="18"/>
        </w:rPr>
        <w:t xml:space="preserve">– třetí generace mobilních telekomunikačních technologií, standard 3G nabízí možnost bezdrátového přenosu hlasu (telefonní hovor) a dat (přístup k Internetu, e-mail), </w:t>
      </w:r>
      <w:proofErr w:type="spellStart"/>
      <w:r w:rsidRPr="00FD3D14">
        <w:rPr>
          <w:rFonts w:cs="Arial"/>
          <w:szCs w:val="18"/>
        </w:rPr>
        <w:t>videotelefonii</w:t>
      </w:r>
      <w:proofErr w:type="spellEnd"/>
      <w:r w:rsidRPr="00FD3D14">
        <w:rPr>
          <w:rFonts w:cs="Arial"/>
          <w:szCs w:val="18"/>
        </w:rPr>
        <w:t xml:space="preserve"> a mobilní televizi s rychlostí alespoň 200 </w:t>
      </w:r>
      <w:proofErr w:type="spellStart"/>
      <w:r w:rsidRPr="00FD3D14">
        <w:rPr>
          <w:rFonts w:cs="Arial"/>
          <w:szCs w:val="18"/>
        </w:rPr>
        <w:t>kbps</w:t>
      </w:r>
      <w:proofErr w:type="spellEnd"/>
      <w:r w:rsidRPr="00FD3D14">
        <w:rPr>
          <w:rFonts w:cs="Arial"/>
          <w:szCs w:val="18"/>
        </w:rPr>
        <w:t>;</w:t>
      </w:r>
    </w:p>
    <w:p w:rsidR="00514932" w:rsidRPr="00FD3D14" w:rsidRDefault="00514932" w:rsidP="006D0CB1">
      <w:pPr>
        <w:widowControl w:val="0"/>
        <w:numPr>
          <w:ilvl w:val="0"/>
          <w:numId w:val="6"/>
        </w:numPr>
        <w:spacing w:line="280" w:lineRule="atLeast"/>
        <w:ind w:left="782" w:hanging="357"/>
        <w:jc w:val="both"/>
        <w:rPr>
          <w:b/>
          <w:i/>
          <w:noProof w:val="0"/>
          <w:sz w:val="18"/>
          <w:szCs w:val="18"/>
        </w:rPr>
      </w:pPr>
      <w:r w:rsidRPr="00FD3D14">
        <w:rPr>
          <w:b/>
          <w:i/>
          <w:noProof w:val="0"/>
          <w:sz w:val="18"/>
          <w:szCs w:val="18"/>
        </w:rPr>
        <w:t>ARPU (</w:t>
      </w:r>
      <w:proofErr w:type="spellStart"/>
      <w:r w:rsidRPr="00FD3D14">
        <w:rPr>
          <w:b/>
          <w:i/>
          <w:noProof w:val="0"/>
          <w:sz w:val="18"/>
          <w:szCs w:val="18"/>
        </w:rPr>
        <w:t>Average</w:t>
      </w:r>
      <w:proofErr w:type="spellEnd"/>
      <w:r w:rsidRPr="00FD3D14">
        <w:rPr>
          <w:b/>
          <w:i/>
          <w:noProof w:val="0"/>
          <w:sz w:val="18"/>
          <w:szCs w:val="18"/>
        </w:rPr>
        <w:t xml:space="preserve"> </w:t>
      </w:r>
      <w:proofErr w:type="spellStart"/>
      <w:r w:rsidRPr="00FD3D14">
        <w:rPr>
          <w:b/>
          <w:i/>
          <w:noProof w:val="0"/>
          <w:sz w:val="18"/>
          <w:szCs w:val="18"/>
        </w:rPr>
        <w:t>Revenue</w:t>
      </w:r>
      <w:proofErr w:type="spellEnd"/>
      <w:r w:rsidRPr="00FD3D14">
        <w:rPr>
          <w:b/>
          <w:i/>
          <w:noProof w:val="0"/>
          <w:sz w:val="18"/>
          <w:szCs w:val="18"/>
        </w:rPr>
        <w:t xml:space="preserve"> per User) </w:t>
      </w:r>
      <w:r w:rsidRPr="00FD3D14">
        <w:rPr>
          <w:noProof w:val="0"/>
          <w:sz w:val="18"/>
          <w:szCs w:val="18"/>
        </w:rPr>
        <w:t>– v Zadávací dokumentaci v přeneseném významu průměrné náklady na uživatele;</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Časová pásma</w:t>
      </w:r>
      <w:r w:rsidRPr="00FD3D14">
        <w:rPr>
          <w:rFonts w:cs="Arial"/>
          <w:szCs w:val="18"/>
        </w:rPr>
        <w:t xml:space="preserve"> – časová rozmezí pro tarifikaci plateb za služby operátora, </w:t>
      </w:r>
      <w:r w:rsidRPr="00FD3D14">
        <w:rPr>
          <w:rFonts w:cs="Arial"/>
          <w:szCs w:val="18"/>
          <w:u w:val="single"/>
        </w:rPr>
        <w:t>v tomto zadávacím řízení hlasové i datové</w:t>
      </w:r>
      <w:r w:rsidRPr="00FD3D14">
        <w:rPr>
          <w:rFonts w:cs="Arial"/>
          <w:szCs w:val="18"/>
        </w:rPr>
        <w:t>, služby mobilního operátora nebudou účtovány v závislosti na časovém rozmezí, ve</w:t>
      </w:r>
      <w:r w:rsidR="00202366">
        <w:rPr>
          <w:rFonts w:cs="Arial"/>
          <w:szCs w:val="18"/>
        </w:rPr>
        <w:t> </w:t>
      </w:r>
      <w:r w:rsidRPr="00FD3D14">
        <w:rPr>
          <w:rFonts w:cs="Arial"/>
          <w:szCs w:val="18"/>
        </w:rPr>
        <w:t>kterém se uskuteční, centrální zadavatel požaduje časové rozmezí od 00.00 hodin do 24.00 hodin;</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CBR (Call </w:t>
      </w:r>
      <w:proofErr w:type="spellStart"/>
      <w:r w:rsidRPr="00FD3D14">
        <w:rPr>
          <w:rFonts w:cs="Arial"/>
          <w:b/>
          <w:i/>
          <w:szCs w:val="18"/>
        </w:rPr>
        <w:t>Block</w:t>
      </w:r>
      <w:proofErr w:type="spellEnd"/>
      <w:r w:rsidRPr="00FD3D14">
        <w:rPr>
          <w:rFonts w:cs="Arial"/>
          <w:b/>
          <w:i/>
          <w:szCs w:val="18"/>
        </w:rPr>
        <w:t xml:space="preserve">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 xml:space="preserve">indikátor používaný k určení procentuálního poměru neuskutečněných hovorů pro přetížení sítě vůči počtu úspěšně realizovaným; </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CDR (Call Drop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indikátor používaný</w:t>
      </w:r>
      <w:r w:rsidRPr="00FD3D14">
        <w:rPr>
          <w:rFonts w:cs="Arial"/>
          <w:b/>
          <w:i/>
          <w:szCs w:val="18"/>
        </w:rPr>
        <w:t xml:space="preserve"> </w:t>
      </w:r>
      <w:r w:rsidRPr="00FD3D14">
        <w:rPr>
          <w:rFonts w:cs="Arial"/>
          <w:szCs w:val="18"/>
        </w:rPr>
        <w:t>k určení procentuálního poměru</w:t>
      </w:r>
      <w:r w:rsidRPr="00FD3D14">
        <w:rPr>
          <w:rFonts w:cs="Arial"/>
          <w:b/>
          <w:i/>
          <w:szCs w:val="18"/>
        </w:rPr>
        <w:t xml:space="preserve"> </w:t>
      </w:r>
      <w:r w:rsidRPr="00FD3D14">
        <w:rPr>
          <w:rFonts w:cs="Arial"/>
          <w:szCs w:val="18"/>
        </w:rPr>
        <w:t>navázaných hovorů, které byly ztraceny („neukončeny“) vinou technických problémů sítě, vůči počtu úspěšně ukončeným;</w:t>
      </w:r>
    </w:p>
    <w:p w:rsidR="007578D2" w:rsidRPr="00FD3D14" w:rsidRDefault="007578D2" w:rsidP="006D0CB1">
      <w:pPr>
        <w:pStyle w:val="Zkladntext"/>
        <w:numPr>
          <w:ilvl w:val="0"/>
          <w:numId w:val="6"/>
        </w:numPr>
        <w:spacing w:before="0" w:after="0" w:line="280" w:lineRule="atLeast"/>
        <w:ind w:left="782" w:hanging="357"/>
        <w:rPr>
          <w:rFonts w:cs="Arial"/>
          <w:szCs w:val="18"/>
        </w:rPr>
      </w:pPr>
      <w:r w:rsidRPr="00FD3D14">
        <w:rPr>
          <w:rFonts w:cs="Arial"/>
          <w:b/>
          <w:i/>
          <w:szCs w:val="18"/>
        </w:rPr>
        <w:t>EDGE (</w:t>
      </w:r>
      <w:proofErr w:type="spellStart"/>
      <w:r w:rsidRPr="00FD3D14">
        <w:rPr>
          <w:rFonts w:cs="Arial"/>
          <w:b/>
          <w:i/>
          <w:szCs w:val="18"/>
        </w:rPr>
        <w:t>Enhanced</w:t>
      </w:r>
      <w:proofErr w:type="spellEnd"/>
      <w:r w:rsidRPr="00FD3D14">
        <w:rPr>
          <w:rFonts w:cs="Arial"/>
          <w:b/>
          <w:i/>
          <w:szCs w:val="18"/>
        </w:rPr>
        <w:t xml:space="preserve"> Data </w:t>
      </w:r>
      <w:proofErr w:type="spellStart"/>
      <w:r w:rsidRPr="00FD3D14">
        <w:rPr>
          <w:rFonts w:cs="Arial"/>
          <w:b/>
          <w:i/>
          <w:szCs w:val="18"/>
        </w:rPr>
        <w:t>Rates</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GSM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vývojový stupeň v technologii GSM pro</w:t>
      </w:r>
      <w:r w:rsidR="00FD3D14" w:rsidRPr="00FD3D14">
        <w:rPr>
          <w:rFonts w:cs="Arial"/>
          <w:szCs w:val="18"/>
        </w:rPr>
        <w:t> </w:t>
      </w:r>
      <w:r w:rsidRPr="00FD3D14">
        <w:rPr>
          <w:rFonts w:cs="Arial"/>
          <w:szCs w:val="18"/>
        </w:rPr>
        <w:t>datové přenosy pomocí GPRS;</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szCs w:val="18"/>
        </w:rPr>
        <w:t>GPRS</w:t>
      </w:r>
      <w:r w:rsidRPr="00FD3D14">
        <w:rPr>
          <w:rFonts w:cs="Arial"/>
          <w:szCs w:val="18"/>
        </w:rPr>
        <w:softHyphen/>
        <w:t xml:space="preserve"> </w:t>
      </w:r>
      <w:r w:rsidRPr="00FD3D14">
        <w:rPr>
          <w:rFonts w:cs="Arial"/>
          <w:b/>
          <w:szCs w:val="18"/>
        </w:rPr>
        <w:t xml:space="preserve">(General </w:t>
      </w:r>
      <w:proofErr w:type="spellStart"/>
      <w:r w:rsidRPr="00FD3D14">
        <w:rPr>
          <w:rFonts w:cs="Arial"/>
          <w:b/>
          <w:szCs w:val="18"/>
        </w:rPr>
        <w:t>Packet</w:t>
      </w:r>
      <w:proofErr w:type="spellEnd"/>
      <w:r w:rsidRPr="00FD3D14">
        <w:rPr>
          <w:rFonts w:cs="Arial"/>
          <w:b/>
          <w:szCs w:val="18"/>
        </w:rPr>
        <w:t xml:space="preserve"> </w:t>
      </w:r>
      <w:proofErr w:type="spellStart"/>
      <w:r w:rsidRPr="00FD3D14">
        <w:rPr>
          <w:rFonts w:cs="Arial"/>
          <w:b/>
          <w:szCs w:val="18"/>
        </w:rPr>
        <w:t>Radio</w:t>
      </w:r>
      <w:proofErr w:type="spellEnd"/>
      <w:r w:rsidRPr="00FD3D14">
        <w:rPr>
          <w:rFonts w:cs="Arial"/>
          <w:b/>
          <w:szCs w:val="18"/>
        </w:rPr>
        <w:t xml:space="preserve"> </w:t>
      </w:r>
      <w:proofErr w:type="spellStart"/>
      <w:r w:rsidRPr="00FD3D14">
        <w:rPr>
          <w:rFonts w:cs="Arial"/>
          <w:b/>
          <w:szCs w:val="18"/>
        </w:rPr>
        <w:t>Service</w:t>
      </w:r>
      <w:proofErr w:type="spellEnd"/>
      <w:r w:rsidRPr="00FD3D14">
        <w:rPr>
          <w:rFonts w:cs="Arial"/>
          <w:b/>
          <w:szCs w:val="18"/>
        </w:rPr>
        <w:t>)</w:t>
      </w:r>
      <w:r w:rsidRPr="00FD3D14">
        <w:rPr>
          <w:rFonts w:cs="Arial"/>
          <w:szCs w:val="18"/>
        </w:rPr>
        <w:t xml:space="preserve"> – technologie pro mobilní a datové přenosy;</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GSM (</w:t>
      </w:r>
      <w:proofErr w:type="spellStart"/>
      <w:r w:rsidRPr="00FD3D14">
        <w:rPr>
          <w:rFonts w:cs="Arial"/>
          <w:b/>
          <w:i/>
          <w:szCs w:val="18"/>
        </w:rPr>
        <w:t>Global</w:t>
      </w:r>
      <w:proofErr w:type="spellEnd"/>
      <w:r w:rsidRPr="00FD3D14">
        <w:rPr>
          <w:rFonts w:cs="Arial"/>
          <w:b/>
          <w:i/>
          <w:szCs w:val="18"/>
        </w:rPr>
        <w:t xml:space="preserve"> </w:t>
      </w:r>
      <w:proofErr w:type="spellStart"/>
      <w:r w:rsidRPr="00FD3D14">
        <w:rPr>
          <w:rFonts w:cs="Arial"/>
          <w:b/>
          <w:i/>
          <w:szCs w:val="18"/>
        </w:rPr>
        <w:t>System</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Mobile Communications)</w:t>
      </w:r>
      <w:r w:rsidRPr="00FD3D14">
        <w:rPr>
          <w:rFonts w:cs="Arial"/>
          <w:szCs w:val="18"/>
        </w:rPr>
        <w:t xml:space="preserve"> – světový </w:t>
      </w:r>
      <w:r w:rsidR="008C4E59" w:rsidRPr="00FD3D14">
        <w:rPr>
          <w:rFonts w:cs="Arial"/>
          <w:szCs w:val="18"/>
        </w:rPr>
        <w:t>standard pro mobilní komunikace</w:t>
      </w:r>
      <w:r w:rsidR="00AA7589" w:rsidRPr="00FD3D14">
        <w:rPr>
          <w:rFonts w:cs="Arial"/>
          <w:szCs w:val="18"/>
        </w:rPr>
        <w:t>;</w:t>
      </w:r>
    </w:p>
    <w:p w:rsidR="00072314" w:rsidRPr="00FD3D14" w:rsidRDefault="00072314" w:rsidP="006D0CB1">
      <w:pPr>
        <w:numPr>
          <w:ilvl w:val="0"/>
          <w:numId w:val="6"/>
        </w:numPr>
        <w:spacing w:line="280" w:lineRule="atLeast"/>
        <w:ind w:left="782" w:hanging="357"/>
        <w:jc w:val="both"/>
        <w:rPr>
          <w:rFonts w:eastAsia="Arial Unicode MS"/>
          <w:sz w:val="18"/>
          <w:szCs w:val="18"/>
        </w:rPr>
      </w:pPr>
      <w:r w:rsidRPr="00FD3D14">
        <w:rPr>
          <w:rFonts w:eastAsia="Arial Unicode MS"/>
          <w:b/>
          <w:i/>
          <w:sz w:val="18"/>
          <w:szCs w:val="18"/>
        </w:rPr>
        <w:t xml:space="preserve">FUP </w:t>
      </w:r>
      <w:r w:rsidRPr="00FD3D14">
        <w:rPr>
          <w:b/>
          <w:i/>
          <w:color w:val="333333"/>
          <w:sz w:val="18"/>
          <w:szCs w:val="18"/>
        </w:rPr>
        <w:t>(Fair User Policy)</w:t>
      </w:r>
      <w:r w:rsidRPr="00FD3D14">
        <w:rPr>
          <w:color w:val="333333"/>
          <w:sz w:val="18"/>
          <w:szCs w:val="18"/>
        </w:rPr>
        <w:t xml:space="preserve">  - pravidla, zajišťující stejnou a rovnocennou dostupnost a kvalitu služby pro všechny účastníky, kteří si takovou službu objednají, jedná se o dočasné snižování přenosové rychlosti v závislosti na objemu přenesených dat v daném časovém období, případně omezení přenosové rychlosti na vybrané komunikační protokoly;</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Hlasová schránka</w:t>
      </w:r>
      <w:r w:rsidRPr="00FD3D14">
        <w:rPr>
          <w:rFonts w:cs="Arial"/>
          <w:szCs w:val="18"/>
        </w:rPr>
        <w:t xml:space="preserve"> – služba umožňující volajícímu zanechat hlasovou zprávu pro volaného;</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HSDPA (</w:t>
      </w:r>
      <w:proofErr w:type="spellStart"/>
      <w:r w:rsidRPr="00FD3D14">
        <w:rPr>
          <w:rFonts w:cs="Arial"/>
          <w:b/>
          <w:i/>
          <w:szCs w:val="18"/>
        </w:rPr>
        <w:t>High</w:t>
      </w:r>
      <w:proofErr w:type="spellEnd"/>
      <w:r w:rsidRPr="00FD3D14">
        <w:rPr>
          <w:rFonts w:cs="Arial"/>
          <w:b/>
          <w:i/>
          <w:szCs w:val="18"/>
        </w:rPr>
        <w:t xml:space="preserve">-Speed </w:t>
      </w:r>
      <w:proofErr w:type="spellStart"/>
      <w:r w:rsidRPr="00FD3D14">
        <w:rPr>
          <w:rFonts w:cs="Arial"/>
          <w:b/>
          <w:i/>
          <w:szCs w:val="18"/>
        </w:rPr>
        <w:t>Downlink</w:t>
      </w:r>
      <w:proofErr w:type="spellEnd"/>
      <w:r w:rsidRPr="00FD3D14">
        <w:rPr>
          <w:rFonts w:cs="Arial"/>
          <w:b/>
          <w:i/>
          <w:szCs w:val="18"/>
        </w:rPr>
        <w:t xml:space="preserve"> </w:t>
      </w:r>
      <w:proofErr w:type="spellStart"/>
      <w:r w:rsidRPr="00FD3D14">
        <w:rPr>
          <w:rFonts w:cs="Arial"/>
          <w:b/>
          <w:i/>
          <w:szCs w:val="18"/>
        </w:rPr>
        <w:t>Packet</w:t>
      </w:r>
      <w:proofErr w:type="spellEnd"/>
      <w:r w:rsidRPr="00FD3D14">
        <w:rPr>
          <w:rFonts w:cs="Arial"/>
          <w:b/>
          <w:i/>
          <w:szCs w:val="18"/>
        </w:rPr>
        <w:t xml:space="preserve"> Access</w:t>
      </w:r>
      <w:r w:rsidRPr="00FD3D14">
        <w:rPr>
          <w:rFonts w:cs="Arial"/>
          <w:b/>
          <w:szCs w:val="18"/>
        </w:rPr>
        <w:t>)</w:t>
      </w:r>
      <w:r w:rsidRPr="00FD3D14">
        <w:rPr>
          <w:rFonts w:cs="Arial"/>
          <w:szCs w:val="18"/>
        </w:rPr>
        <w:t xml:space="preserve"> – protokol mobilní telefonie označovaný rovněž jako technologie 3,5G – </w:t>
      </w:r>
      <w:proofErr w:type="spellStart"/>
      <w:r w:rsidRPr="00FD3D14">
        <w:rPr>
          <w:rFonts w:cs="Arial"/>
          <w:szCs w:val="18"/>
        </w:rPr>
        <w:t>tříapůltá</w:t>
      </w:r>
      <w:proofErr w:type="spellEnd"/>
      <w:r w:rsidRPr="00FD3D14">
        <w:rPr>
          <w:rFonts w:cs="Arial"/>
          <w:szCs w:val="18"/>
        </w:rPr>
        <w:t xml:space="preserve"> generace;</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LTE (Long Term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technologie určená pro vysokorychlostní Internet v mobilních sítích;</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Měsíční paušální platba</w:t>
      </w:r>
      <w:r w:rsidRPr="00FD3D14">
        <w:rPr>
          <w:rFonts w:cs="Arial"/>
          <w:szCs w:val="18"/>
        </w:rPr>
        <w:t xml:space="preserve"> – pravidelně měsíčně účtovaný poplatek za měsíční tarif;</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MMS (</w:t>
      </w:r>
      <w:proofErr w:type="spellStart"/>
      <w:r w:rsidRPr="00FD3D14">
        <w:rPr>
          <w:rFonts w:cs="Arial"/>
          <w:b/>
          <w:i/>
          <w:szCs w:val="18"/>
        </w:rPr>
        <w:t>Multimedia</w:t>
      </w:r>
      <w:proofErr w:type="spellEnd"/>
      <w:r w:rsidRPr="00FD3D14">
        <w:rPr>
          <w:rFonts w:cs="Arial"/>
          <w:b/>
          <w:i/>
          <w:szCs w:val="18"/>
        </w:rPr>
        <w:t xml:space="preserve"> </w:t>
      </w:r>
      <w:proofErr w:type="spellStart"/>
      <w:r w:rsidRPr="00FD3D14">
        <w:rPr>
          <w:rFonts w:cs="Arial"/>
          <w:b/>
          <w:i/>
          <w:szCs w:val="18"/>
        </w:rPr>
        <w:t>Messaging</w:t>
      </w:r>
      <w:proofErr w:type="spellEnd"/>
      <w:r w:rsidRPr="00FD3D14">
        <w:rPr>
          <w:rFonts w:cs="Arial"/>
          <w:b/>
          <w:i/>
          <w:szCs w:val="18"/>
        </w:rPr>
        <w:t xml:space="preserve"> </w:t>
      </w:r>
      <w:proofErr w:type="spellStart"/>
      <w:r w:rsidRPr="00FD3D14">
        <w:rPr>
          <w:rFonts w:cs="Arial"/>
          <w:b/>
          <w:i/>
          <w:szCs w:val="18"/>
        </w:rPr>
        <w:t>Service</w:t>
      </w:r>
      <w:proofErr w:type="spellEnd"/>
      <w:r w:rsidRPr="00FD3D14">
        <w:rPr>
          <w:rFonts w:cs="Arial"/>
          <w:b/>
          <w:i/>
          <w:szCs w:val="18"/>
        </w:rPr>
        <w:t>)</w:t>
      </w:r>
      <w:r w:rsidRPr="00FD3D14">
        <w:rPr>
          <w:rFonts w:cs="Arial"/>
          <w:szCs w:val="18"/>
        </w:rPr>
        <w:t xml:space="preserve"> – multimediální zpráva;</w:t>
      </w:r>
    </w:p>
    <w:p w:rsidR="00072314" w:rsidRPr="00FD3D14" w:rsidRDefault="00072314" w:rsidP="006D0CB1">
      <w:pPr>
        <w:pStyle w:val="Zkladntext"/>
        <w:numPr>
          <w:ilvl w:val="0"/>
          <w:numId w:val="6"/>
        </w:numPr>
        <w:spacing w:before="0" w:after="0" w:line="280" w:lineRule="atLeast"/>
        <w:ind w:left="782" w:hanging="357"/>
        <w:rPr>
          <w:rFonts w:cs="Arial"/>
          <w:szCs w:val="18"/>
        </w:rPr>
      </w:pPr>
      <w:proofErr w:type="spellStart"/>
      <w:r w:rsidRPr="00FD3D14">
        <w:rPr>
          <w:rFonts w:cs="Arial"/>
          <w:b/>
          <w:i/>
          <w:szCs w:val="18"/>
        </w:rPr>
        <w:t>PbX</w:t>
      </w:r>
      <w:proofErr w:type="spellEnd"/>
      <w:r w:rsidRPr="00FD3D14">
        <w:rPr>
          <w:rFonts w:cs="Arial"/>
          <w:szCs w:val="18"/>
        </w:rPr>
        <w:t xml:space="preserve"> – telefonní ústředna;</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Roaming</w:t>
      </w:r>
      <w:r w:rsidRPr="00FD3D14">
        <w:rPr>
          <w:rFonts w:cs="Arial"/>
          <w:szCs w:val="18"/>
        </w:rPr>
        <w:t xml:space="preserve"> – služba mobilního operátora, která umožňuje používat mobilní telefon a služby mobilního operátora v zahraničí;</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SMS (</w:t>
      </w:r>
      <w:proofErr w:type="spellStart"/>
      <w:r w:rsidRPr="00FD3D14">
        <w:rPr>
          <w:rFonts w:cs="Arial"/>
          <w:b/>
          <w:i/>
          <w:szCs w:val="18"/>
        </w:rPr>
        <w:t>Short</w:t>
      </w:r>
      <w:proofErr w:type="spellEnd"/>
      <w:r w:rsidRPr="00FD3D14">
        <w:rPr>
          <w:rFonts w:cs="Arial"/>
          <w:b/>
          <w:i/>
          <w:szCs w:val="18"/>
        </w:rPr>
        <w:t xml:space="preserve"> </w:t>
      </w:r>
      <w:proofErr w:type="spellStart"/>
      <w:r w:rsidRPr="00FD3D14">
        <w:rPr>
          <w:rFonts w:cs="Arial"/>
          <w:b/>
          <w:i/>
          <w:szCs w:val="18"/>
        </w:rPr>
        <w:t>Message</w:t>
      </w:r>
      <w:proofErr w:type="spellEnd"/>
      <w:r w:rsidRPr="00FD3D14">
        <w:rPr>
          <w:rFonts w:cs="Arial"/>
          <w:b/>
          <w:i/>
          <w:szCs w:val="18"/>
        </w:rPr>
        <w:t xml:space="preserve"> </w:t>
      </w:r>
      <w:proofErr w:type="spellStart"/>
      <w:r w:rsidRPr="00FD3D14">
        <w:rPr>
          <w:rFonts w:cs="Arial"/>
          <w:b/>
          <w:i/>
          <w:szCs w:val="18"/>
        </w:rPr>
        <w:t>Services</w:t>
      </w:r>
      <w:proofErr w:type="spellEnd"/>
      <w:r w:rsidRPr="00FD3D14">
        <w:rPr>
          <w:rFonts w:cs="Arial"/>
          <w:b/>
          <w:i/>
          <w:szCs w:val="18"/>
        </w:rPr>
        <w:t>)</w:t>
      </w:r>
      <w:r w:rsidRPr="00FD3D14">
        <w:rPr>
          <w:rFonts w:cs="Arial"/>
          <w:szCs w:val="18"/>
        </w:rPr>
        <w:t xml:space="preserve"> – text složený z písmen, číslic, znaků apod.</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Tarif</w:t>
      </w:r>
      <w:r w:rsidR="00072314" w:rsidRPr="00FD3D14">
        <w:rPr>
          <w:rFonts w:cs="Arial"/>
          <w:b/>
          <w:i/>
          <w:szCs w:val="18"/>
        </w:rPr>
        <w:t>, paušál</w:t>
      </w:r>
      <w:r w:rsidRPr="00FD3D14">
        <w:rPr>
          <w:rFonts w:cs="Arial"/>
          <w:b/>
          <w:i/>
          <w:szCs w:val="18"/>
        </w:rPr>
        <w:t xml:space="preserve"> </w:t>
      </w:r>
      <w:r w:rsidRPr="00FD3D14">
        <w:rPr>
          <w:rFonts w:cs="Arial"/>
          <w:szCs w:val="18"/>
        </w:rPr>
        <w:t>– soubor služeb poskytovaných mobilním operátorem měsíčně v rámci 1 SIM karty za</w:t>
      </w:r>
      <w:r w:rsidR="00620747" w:rsidRPr="00FD3D14">
        <w:rPr>
          <w:rFonts w:cs="Arial"/>
          <w:szCs w:val="18"/>
        </w:rPr>
        <w:t> </w:t>
      </w:r>
      <w:r w:rsidR="00AA7589" w:rsidRPr="00FD3D14">
        <w:rPr>
          <w:rFonts w:cs="Arial"/>
          <w:szCs w:val="18"/>
        </w:rPr>
        <w:t>měsíční paušální platbu;</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UMTS (Universal Mobile </w:t>
      </w:r>
      <w:proofErr w:type="spellStart"/>
      <w:r w:rsidRPr="00FD3D14">
        <w:rPr>
          <w:rFonts w:cs="Arial"/>
          <w:b/>
          <w:i/>
          <w:szCs w:val="18"/>
        </w:rPr>
        <w:t>Telecommunication</w:t>
      </w:r>
      <w:proofErr w:type="spellEnd"/>
      <w:r w:rsidRPr="00FD3D14">
        <w:rPr>
          <w:rFonts w:cs="Arial"/>
          <w:b/>
          <w:i/>
          <w:szCs w:val="18"/>
        </w:rPr>
        <w:t xml:space="preserve"> </w:t>
      </w:r>
      <w:proofErr w:type="spellStart"/>
      <w:r w:rsidR="00EA1EEF" w:rsidRPr="00FD3D14">
        <w:rPr>
          <w:rFonts w:cs="Arial"/>
          <w:b/>
          <w:i/>
          <w:szCs w:val="18"/>
        </w:rPr>
        <w:t>Syste</w:t>
      </w:r>
      <w:r w:rsidRPr="00FD3D14">
        <w:rPr>
          <w:rFonts w:cs="Arial"/>
          <w:b/>
          <w:i/>
          <w:szCs w:val="18"/>
        </w:rPr>
        <w:t>m</w:t>
      </w:r>
      <w:proofErr w:type="spellEnd"/>
      <w:r w:rsidRPr="00FD3D14">
        <w:rPr>
          <w:rFonts w:cs="Arial"/>
          <w:b/>
          <w:i/>
          <w:szCs w:val="18"/>
        </w:rPr>
        <w:t>)</w:t>
      </w:r>
      <w:r w:rsidRPr="00FD3D14">
        <w:rPr>
          <w:rFonts w:cs="Arial"/>
          <w:szCs w:val="18"/>
        </w:rPr>
        <w:t xml:space="preserve"> – 3G systém standardu mobilních telefonů, </w:t>
      </w:r>
      <w:r w:rsidR="00EA1EEF" w:rsidRPr="00FD3D14">
        <w:rPr>
          <w:rFonts w:cs="Arial"/>
          <w:szCs w:val="18"/>
        </w:rPr>
        <w:t>koncipován jako nástupník sytému GSM;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minuty</w:t>
      </w:r>
      <w:r w:rsidRPr="00FD3D14">
        <w:rPr>
          <w:rFonts w:cs="Arial"/>
          <w:szCs w:val="18"/>
        </w:rPr>
        <w:t xml:space="preserve"> – minuty zdarma, které se uplatňují v průběhu měsíčního zúčtovacího období na</w:t>
      </w:r>
      <w:r w:rsidR="0095135E" w:rsidRPr="00FD3D14">
        <w:rPr>
          <w:rFonts w:cs="Arial"/>
          <w:szCs w:val="18"/>
        </w:rPr>
        <w:t> </w:t>
      </w:r>
      <w:r w:rsidRPr="00FD3D14">
        <w:rPr>
          <w:rFonts w:cs="Arial"/>
          <w:szCs w:val="18"/>
        </w:rPr>
        <w:t>vnitrostátních odchozích hovorech do všech sítí v rámci m</w:t>
      </w:r>
      <w:r w:rsidR="00AA7589" w:rsidRPr="00FD3D14">
        <w:rPr>
          <w:rFonts w:cs="Arial"/>
          <w:szCs w:val="18"/>
        </w:rPr>
        <w:t>ěsíční paušální platby za tarif;</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SMS</w:t>
      </w:r>
      <w:r w:rsidRPr="00FD3D14">
        <w:rPr>
          <w:rFonts w:cs="Arial"/>
          <w:szCs w:val="18"/>
        </w:rPr>
        <w:t xml:space="preserve"> – SMS zdarma, které se uplatňují při odeslání SMS z mobilního tel</w:t>
      </w:r>
      <w:r w:rsidR="00620747" w:rsidRPr="00FD3D14">
        <w:rPr>
          <w:rFonts w:cs="Arial"/>
          <w:szCs w:val="18"/>
        </w:rPr>
        <w:t>efonu v České republice</w:t>
      </w:r>
      <w:r w:rsidRPr="00FD3D14">
        <w:rPr>
          <w:rFonts w:cs="Arial"/>
          <w:szCs w:val="18"/>
        </w:rPr>
        <w:t xml:space="preserve"> prostřednictvím mobilní s</w:t>
      </w:r>
      <w:r w:rsidR="00AA7589" w:rsidRPr="00FD3D14">
        <w:rPr>
          <w:rFonts w:cs="Arial"/>
          <w:szCs w:val="18"/>
        </w:rPr>
        <w:t>ítě českého mobilního operátora;</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VPS </w:t>
      </w:r>
      <w:r w:rsidR="00EA1EEF" w:rsidRPr="00FD3D14">
        <w:rPr>
          <w:rFonts w:cs="Arial"/>
          <w:b/>
          <w:i/>
          <w:szCs w:val="18"/>
        </w:rPr>
        <w:t>(</w:t>
      </w:r>
      <w:proofErr w:type="spellStart"/>
      <w:r w:rsidR="00EA1EEF" w:rsidRPr="00FD3D14">
        <w:rPr>
          <w:rFonts w:cs="Arial"/>
          <w:b/>
          <w:i/>
          <w:szCs w:val="18"/>
        </w:rPr>
        <w:t>Virtual</w:t>
      </w:r>
      <w:proofErr w:type="spellEnd"/>
      <w:r w:rsidR="00EA1EEF" w:rsidRPr="00FD3D14">
        <w:rPr>
          <w:rFonts w:cs="Arial"/>
          <w:b/>
          <w:i/>
          <w:szCs w:val="18"/>
        </w:rPr>
        <w:t xml:space="preserve"> </w:t>
      </w:r>
      <w:proofErr w:type="spellStart"/>
      <w:r w:rsidR="00EA1EEF" w:rsidRPr="00FD3D14">
        <w:rPr>
          <w:rFonts w:cs="Arial"/>
          <w:b/>
          <w:i/>
          <w:szCs w:val="18"/>
        </w:rPr>
        <w:t>Private</w:t>
      </w:r>
      <w:proofErr w:type="spellEnd"/>
      <w:r w:rsidR="00EA1EEF" w:rsidRPr="00FD3D14">
        <w:rPr>
          <w:rFonts w:cs="Arial"/>
          <w:b/>
          <w:i/>
          <w:szCs w:val="18"/>
        </w:rPr>
        <w:t xml:space="preserve"> </w:t>
      </w:r>
      <w:proofErr w:type="spellStart"/>
      <w:r w:rsidR="00EA1EEF" w:rsidRPr="00FD3D14">
        <w:rPr>
          <w:rFonts w:cs="Arial"/>
          <w:b/>
          <w:i/>
          <w:szCs w:val="18"/>
        </w:rPr>
        <w:t>Networt</w:t>
      </w:r>
      <w:proofErr w:type="spellEnd"/>
      <w:r w:rsidR="00EA1EEF" w:rsidRPr="00FD3D14">
        <w:rPr>
          <w:rFonts w:cs="Arial"/>
          <w:b/>
          <w:i/>
          <w:szCs w:val="18"/>
        </w:rPr>
        <w:t>)</w:t>
      </w:r>
      <w:r w:rsidR="00EA1EEF" w:rsidRPr="00FD3D14">
        <w:rPr>
          <w:rFonts w:cs="Arial"/>
          <w:szCs w:val="18"/>
        </w:rPr>
        <w:t xml:space="preserve"> </w:t>
      </w:r>
      <w:r w:rsidRPr="00FD3D14">
        <w:rPr>
          <w:rFonts w:cs="Arial"/>
          <w:szCs w:val="18"/>
        </w:rPr>
        <w:t>– virtuální privátní síť, která představuje řešení intern</w:t>
      </w:r>
      <w:r w:rsidR="00AA7589" w:rsidRPr="00FD3D14">
        <w:rPr>
          <w:rFonts w:cs="Arial"/>
          <w:szCs w:val="18"/>
        </w:rPr>
        <w:t>í komunikace v rámci zadavatele, v</w:t>
      </w:r>
      <w:r w:rsidRPr="00FD3D14">
        <w:rPr>
          <w:rFonts w:cs="Arial"/>
          <w:szCs w:val="18"/>
        </w:rPr>
        <w:t>irtuální privátní síť spojuje zaměstnance do jedné sít</w:t>
      </w:r>
      <w:r w:rsidR="00AA7589" w:rsidRPr="00FD3D14">
        <w:rPr>
          <w:rFonts w:cs="Arial"/>
          <w:szCs w:val="18"/>
        </w:rPr>
        <w:t>ě s jednotným číslovacím plánem;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Služby třetích stran</w:t>
      </w:r>
      <w:r w:rsidR="00AA7589" w:rsidRPr="00FD3D14">
        <w:rPr>
          <w:rFonts w:cs="Arial"/>
          <w:szCs w:val="18"/>
        </w:rPr>
        <w:t xml:space="preserve"> (označované rovněž někdy jako </w:t>
      </w:r>
      <w:proofErr w:type="spellStart"/>
      <w:r w:rsidR="00AA7589" w:rsidRPr="00FD3D14">
        <w:rPr>
          <w:rFonts w:cs="Arial"/>
          <w:szCs w:val="18"/>
        </w:rPr>
        <w:t>audiotext</w:t>
      </w:r>
      <w:proofErr w:type="spellEnd"/>
      <w:r w:rsidR="00AA7589" w:rsidRPr="00FD3D14">
        <w:rPr>
          <w:rFonts w:cs="Arial"/>
          <w:szCs w:val="18"/>
        </w:rPr>
        <w:t xml:space="preserve">) - </w:t>
      </w:r>
      <w:r w:rsidRPr="00FD3D14">
        <w:rPr>
          <w:rFonts w:cs="Arial"/>
          <w:szCs w:val="18"/>
        </w:rPr>
        <w:t>volání na čísla začínající předčís</w:t>
      </w:r>
      <w:r w:rsidR="00AA7589" w:rsidRPr="00FD3D14">
        <w:rPr>
          <w:rFonts w:cs="Arial"/>
          <w:szCs w:val="18"/>
        </w:rPr>
        <w:t>lím 90</w:t>
      </w:r>
      <w:r w:rsidR="00202366">
        <w:rPr>
          <w:rFonts w:cs="Arial"/>
          <w:szCs w:val="18"/>
        </w:rPr>
        <w:t> </w:t>
      </w:r>
      <w:r w:rsidR="00AA7589" w:rsidRPr="00FD3D14">
        <w:rPr>
          <w:rFonts w:cs="Arial"/>
          <w:szCs w:val="18"/>
        </w:rPr>
        <w:t>s vyšší minutovou sazbou, j</w:t>
      </w:r>
      <w:r w:rsidRPr="00FD3D14">
        <w:rPr>
          <w:rFonts w:cs="Arial"/>
          <w:szCs w:val="18"/>
        </w:rPr>
        <w:t>edná se většinou o volání na erotické linky, volání do</w:t>
      </w:r>
      <w:r w:rsidR="00AA7589" w:rsidRPr="00FD3D14">
        <w:rPr>
          <w:rFonts w:cs="Arial"/>
          <w:szCs w:val="18"/>
        </w:rPr>
        <w:t> </w:t>
      </w:r>
      <w:r w:rsidRPr="00FD3D14">
        <w:rPr>
          <w:rFonts w:cs="Arial"/>
          <w:szCs w:val="18"/>
        </w:rPr>
        <w:t>soutěží a</w:t>
      </w:r>
      <w:r w:rsidR="00202366">
        <w:rPr>
          <w:rFonts w:cs="Arial"/>
          <w:szCs w:val="18"/>
        </w:rPr>
        <w:t> </w:t>
      </w:r>
      <w:r w:rsidRPr="00FD3D14">
        <w:rPr>
          <w:rFonts w:cs="Arial"/>
          <w:szCs w:val="18"/>
        </w:rPr>
        <w:t>na</w:t>
      </w:r>
      <w:r w:rsidR="00202366">
        <w:rPr>
          <w:rFonts w:cs="Arial"/>
          <w:szCs w:val="18"/>
        </w:rPr>
        <w:t> </w:t>
      </w:r>
      <w:r w:rsidRPr="00FD3D14">
        <w:rPr>
          <w:rFonts w:cs="Arial"/>
          <w:szCs w:val="18"/>
        </w:rPr>
        <w:t>dárcovské linky.</w:t>
      </w:r>
    </w:p>
    <w:p w:rsidR="00EE238C" w:rsidRPr="00BC6222" w:rsidRDefault="00EE238C" w:rsidP="00BC6222">
      <w:pPr>
        <w:pStyle w:val="Nadpis1"/>
        <w:tabs>
          <w:tab w:val="clear" w:pos="792"/>
          <w:tab w:val="num" w:pos="360"/>
        </w:tabs>
        <w:ind w:left="357" w:hanging="357"/>
        <w:rPr>
          <w:rFonts w:cs="Arial"/>
        </w:rPr>
      </w:pPr>
      <w:bookmarkStart w:id="15" w:name="_Toc446332388"/>
      <w:r w:rsidRPr="00BC6222">
        <w:rPr>
          <w:rFonts w:cs="Arial"/>
        </w:rPr>
        <w:lastRenderedPageBreak/>
        <w:t>Předmět veřejné zakázky</w:t>
      </w:r>
      <w:bookmarkStart w:id="16" w:name="_Toc57795295"/>
      <w:bookmarkEnd w:id="15"/>
      <w:r w:rsidRPr="00BC6222">
        <w:rPr>
          <w:rFonts w:cs="Arial"/>
        </w:rPr>
        <w:t xml:space="preserve"> </w:t>
      </w:r>
      <w:bookmarkEnd w:id="16"/>
    </w:p>
    <w:p w:rsidR="00EE238C" w:rsidRPr="00865DFB" w:rsidRDefault="00EE238C" w:rsidP="008C4E59">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17" w:name="_Toc446332389"/>
      <w:r w:rsidRPr="00865DFB">
        <w:rPr>
          <w:szCs w:val="22"/>
        </w:rPr>
        <w:t>Vymezení předmětu a rozsahu plnění veřejné zakázky</w:t>
      </w:r>
      <w:bookmarkEnd w:id="17"/>
    </w:p>
    <w:p w:rsidR="00AA7589" w:rsidRDefault="00EE238C" w:rsidP="008C4E59">
      <w:pPr>
        <w:spacing w:after="120" w:line="280" w:lineRule="atLeast"/>
        <w:ind w:left="567"/>
        <w:jc w:val="both"/>
        <w:rPr>
          <w:noProof w:val="0"/>
        </w:rPr>
      </w:pPr>
      <w:r w:rsidRPr="00BC6222">
        <w:rPr>
          <w:noProof w:val="0"/>
        </w:rPr>
        <w:t xml:space="preserve">Předmětem plnění veřejné zakázky je poskytování hlasových a datových telekomunikačních služeb prostřednictvím mobilního operátora v rozsahu specifikovaném zadávacími podmínkami. </w:t>
      </w:r>
    </w:p>
    <w:p w:rsidR="00EE238C" w:rsidRPr="00BC6222" w:rsidRDefault="00EE238C" w:rsidP="008C4E59">
      <w:pPr>
        <w:spacing w:after="120" w:line="280" w:lineRule="atLeast"/>
        <w:ind w:left="567"/>
        <w:jc w:val="both"/>
        <w:rPr>
          <w:noProof w:val="0"/>
        </w:rPr>
      </w:pPr>
      <w:r w:rsidRPr="00BC6222">
        <w:rPr>
          <w:noProof w:val="0"/>
        </w:rPr>
        <w:t>Součástí plnění</w:t>
      </w:r>
      <w:r w:rsidR="00AA7589">
        <w:rPr>
          <w:noProof w:val="0"/>
        </w:rPr>
        <w:t xml:space="preserve"> veřejné zakázky</w:t>
      </w:r>
      <w:r w:rsidRPr="00BC6222">
        <w:rPr>
          <w:noProof w:val="0"/>
        </w:rPr>
        <w:t xml:space="preserve"> je zajištění všech činností souvisejících se zajištěním požadovaných služeb</w:t>
      </w:r>
      <w:r w:rsidR="0095135E" w:rsidRPr="00BC6222">
        <w:rPr>
          <w:noProof w:val="0"/>
        </w:rPr>
        <w:t>.</w:t>
      </w:r>
      <w:r w:rsidRPr="00BC6222">
        <w:rPr>
          <w:noProof w:val="0"/>
        </w:rPr>
        <w:t xml:space="preserve"> </w:t>
      </w:r>
      <w:r w:rsidRPr="00BC6222">
        <w:rPr>
          <w:b/>
          <w:noProof w:val="0"/>
        </w:rPr>
        <w:t>Poskytováním telekomunikačních služeb prostřednictvím GSM sítě mobilního operátora</w:t>
      </w:r>
      <w:r w:rsidRPr="00BC6222">
        <w:rPr>
          <w:bCs/>
          <w:noProof w:val="0"/>
        </w:rPr>
        <w:t xml:space="preserve"> se rozumí zejména poskytování </w:t>
      </w:r>
      <w:r w:rsidR="00AA7589">
        <w:rPr>
          <w:bCs/>
          <w:noProof w:val="0"/>
        </w:rPr>
        <w:t xml:space="preserve">níže uvedených </w:t>
      </w:r>
      <w:r w:rsidRPr="00BC6222">
        <w:rPr>
          <w:bCs/>
          <w:noProof w:val="0"/>
        </w:rPr>
        <w:t>mobilních</w:t>
      </w:r>
      <w:r w:rsidRPr="00BC6222">
        <w:rPr>
          <w:noProof w:val="0"/>
        </w:rPr>
        <w:t xml:space="preserve"> telekomunikačních </w:t>
      </w:r>
      <w:r w:rsidRPr="00AA7589">
        <w:rPr>
          <w:noProof w:val="0"/>
          <w:u w:val="single"/>
        </w:rPr>
        <w:t>hlasových a</w:t>
      </w:r>
      <w:r w:rsidR="00AA7589" w:rsidRPr="00AA7589">
        <w:rPr>
          <w:noProof w:val="0"/>
          <w:u w:val="single"/>
        </w:rPr>
        <w:t> </w:t>
      </w:r>
      <w:r w:rsidRPr="00AA7589">
        <w:rPr>
          <w:noProof w:val="0"/>
          <w:u w:val="single"/>
        </w:rPr>
        <w:t>datových</w:t>
      </w:r>
      <w:r w:rsidRPr="00AA7589">
        <w:rPr>
          <w:noProof w:val="0"/>
        </w:rPr>
        <w:t xml:space="preserve"> služeb</w:t>
      </w:r>
      <w:r w:rsidR="00AA7589">
        <w:rPr>
          <w:noProof w:val="0"/>
        </w:rPr>
        <w:t xml:space="preserve"> v dále uvedeném rozsahu</w:t>
      </w:r>
      <w:r w:rsidRPr="00BC6222">
        <w:rPr>
          <w:noProof w:val="0"/>
        </w:rPr>
        <w:t xml:space="preserve">: </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w:t>
      </w:r>
      <w:r w:rsidR="00FD3D14">
        <w:rPr>
          <w:rStyle w:val="slostrnky"/>
          <w:rFonts w:cs="Arial"/>
          <w:noProof w:val="0"/>
        </w:rPr>
        <w:t>tění mobilních hlasových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w:t>
      </w:r>
      <w:r w:rsidR="00FD3D14">
        <w:rPr>
          <w:rStyle w:val="slostrnky"/>
          <w:rFonts w:cs="Arial"/>
          <w:noProof w:val="0"/>
        </w:rPr>
        <w:t>štění mobilních datových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maximální dostupnost a spolehlivost slu</w:t>
      </w:r>
      <w:r w:rsidR="00FD3D14">
        <w:rPr>
          <w:rStyle w:val="slostrnky"/>
          <w:rFonts w:cs="Arial"/>
          <w:noProof w:val="0"/>
        </w:rPr>
        <w:t>žby, garance dostupnosti služby;</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zajištění potře</w:t>
      </w:r>
      <w:r w:rsidR="00FD3D14">
        <w:rPr>
          <w:rStyle w:val="slostrnky"/>
          <w:rFonts w:cs="Arial"/>
          <w:noProof w:val="0"/>
        </w:rPr>
        <w:t>bného rozsahu telefonních čísel;</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zabezpečení zákaznické podpory.</w:t>
      </w:r>
    </w:p>
    <w:p w:rsidR="00C52BDB" w:rsidRDefault="00EE238C" w:rsidP="00C52BDB">
      <w:pPr>
        <w:spacing w:after="120" w:line="280" w:lineRule="atLeast"/>
        <w:ind w:left="567"/>
        <w:jc w:val="both"/>
      </w:pPr>
      <w:r w:rsidRPr="00BC6222">
        <w:rPr>
          <w:noProof w:val="0"/>
        </w:rPr>
        <w:t>Veškeré níže uvedené technické podmínky poskytování</w:t>
      </w:r>
      <w:r w:rsidR="007578D2">
        <w:rPr>
          <w:noProof w:val="0"/>
        </w:rPr>
        <w:t xml:space="preserve"> mobilních</w:t>
      </w:r>
      <w:r w:rsidRPr="00BC6222">
        <w:rPr>
          <w:noProof w:val="0"/>
        </w:rPr>
        <w:t xml:space="preserve"> telekomunikačních</w:t>
      </w:r>
      <w:r w:rsidR="007578D2">
        <w:rPr>
          <w:noProof w:val="0"/>
        </w:rPr>
        <w:t xml:space="preserve"> </w:t>
      </w:r>
      <w:r w:rsidRPr="00BC6222">
        <w:rPr>
          <w:noProof w:val="0"/>
        </w:rPr>
        <w:t xml:space="preserve">služeb </w:t>
      </w:r>
      <w:r w:rsidR="007578D2">
        <w:rPr>
          <w:noProof w:val="0"/>
        </w:rPr>
        <w:t>(dále jen jako „</w:t>
      </w:r>
      <w:r w:rsidR="007578D2" w:rsidRPr="007578D2">
        <w:rPr>
          <w:b/>
          <w:i/>
          <w:noProof w:val="0"/>
        </w:rPr>
        <w:t>služby</w:t>
      </w:r>
      <w:r w:rsidR="007578D2">
        <w:rPr>
          <w:noProof w:val="0"/>
        </w:rPr>
        <w:t xml:space="preserve">“) </w:t>
      </w:r>
      <w:r w:rsidRPr="00BC6222">
        <w:rPr>
          <w:noProof w:val="0"/>
        </w:rPr>
        <w:t xml:space="preserve">představují </w:t>
      </w:r>
      <w:r w:rsidRPr="00B03C19">
        <w:rPr>
          <w:noProof w:val="0"/>
          <w:u w:val="single"/>
        </w:rPr>
        <w:t>minimální úroveň poskytovaných služeb</w:t>
      </w:r>
      <w:r w:rsidRPr="00BC6222">
        <w:rPr>
          <w:noProof w:val="0"/>
        </w:rPr>
        <w:t>, která musí být uchazečem zajištěna po</w:t>
      </w:r>
      <w:r w:rsidR="007578D2">
        <w:rPr>
          <w:noProof w:val="0"/>
        </w:rPr>
        <w:t> </w:t>
      </w:r>
      <w:r w:rsidRPr="00BC6222">
        <w:rPr>
          <w:noProof w:val="0"/>
        </w:rPr>
        <w:t xml:space="preserve">celou dobu </w:t>
      </w:r>
      <w:r w:rsidR="0050023F">
        <w:rPr>
          <w:noProof w:val="0"/>
        </w:rPr>
        <w:t>platnosti a účinnosti</w:t>
      </w:r>
      <w:r w:rsidRPr="00BC6222">
        <w:rPr>
          <w:noProof w:val="0"/>
        </w:rPr>
        <w:t xml:space="preserve"> </w:t>
      </w:r>
      <w:r w:rsidR="007578D2">
        <w:rPr>
          <w:noProof w:val="0"/>
        </w:rPr>
        <w:t xml:space="preserve">rámcové </w:t>
      </w:r>
      <w:r w:rsidRPr="00BC6222">
        <w:rPr>
          <w:noProof w:val="0"/>
        </w:rPr>
        <w:t>smlouvy</w:t>
      </w:r>
      <w:r w:rsidR="00B03C19">
        <w:t xml:space="preserve"> na plnění veřejné </w:t>
      </w:r>
      <w:r w:rsidR="0050023F">
        <w:t>zakázky (resp. dílčích smluv).</w:t>
      </w:r>
    </w:p>
    <w:p w:rsidR="00B03C19" w:rsidRDefault="00EE238C" w:rsidP="008C4E59">
      <w:pPr>
        <w:pStyle w:val="Zkladntextodsazen"/>
        <w:spacing w:line="280" w:lineRule="atLeast"/>
        <w:ind w:left="567"/>
        <w:rPr>
          <w:rFonts w:ascii="Arial" w:hAnsi="Arial" w:cs="Arial"/>
          <w:sz w:val="20"/>
          <w:szCs w:val="20"/>
        </w:rPr>
      </w:pPr>
      <w:r w:rsidRPr="00BC6222">
        <w:rPr>
          <w:rFonts w:ascii="Arial" w:hAnsi="Arial" w:cs="Arial"/>
          <w:sz w:val="20"/>
          <w:szCs w:val="20"/>
        </w:rPr>
        <w:t xml:space="preserve">Celkový </w:t>
      </w:r>
      <w:r w:rsidR="00C52BDB">
        <w:rPr>
          <w:rFonts w:ascii="Arial" w:hAnsi="Arial" w:cs="Arial"/>
          <w:sz w:val="20"/>
          <w:szCs w:val="20"/>
        </w:rPr>
        <w:t xml:space="preserve">předpokládaný </w:t>
      </w:r>
      <w:r w:rsidRPr="00BC6222">
        <w:rPr>
          <w:rFonts w:ascii="Arial" w:hAnsi="Arial" w:cs="Arial"/>
          <w:sz w:val="20"/>
          <w:szCs w:val="20"/>
        </w:rPr>
        <w:t xml:space="preserve">počet poptávaných hlasových SIM karet a datových služeb je dohromady </w:t>
      </w:r>
      <w:r w:rsidR="005C2FD9">
        <w:rPr>
          <w:rFonts w:ascii="Arial" w:hAnsi="Arial" w:cs="Arial"/>
          <w:b/>
          <w:sz w:val="20"/>
          <w:szCs w:val="20"/>
        </w:rPr>
        <w:t xml:space="preserve">10 </w:t>
      </w:r>
      <w:r w:rsidR="00DA404A">
        <w:rPr>
          <w:rFonts w:ascii="Arial" w:hAnsi="Arial" w:cs="Arial"/>
          <w:b/>
          <w:sz w:val="20"/>
          <w:szCs w:val="20"/>
        </w:rPr>
        <w:t>434</w:t>
      </w:r>
      <w:r w:rsidRPr="00B03C19">
        <w:rPr>
          <w:rFonts w:ascii="Arial" w:hAnsi="Arial" w:cs="Arial"/>
          <w:b/>
          <w:sz w:val="20"/>
          <w:szCs w:val="20"/>
        </w:rPr>
        <w:t xml:space="preserve"> ks</w:t>
      </w:r>
      <w:r w:rsidRPr="00BC6222">
        <w:rPr>
          <w:rFonts w:ascii="Arial" w:hAnsi="Arial" w:cs="Arial"/>
          <w:sz w:val="20"/>
          <w:szCs w:val="20"/>
        </w:rPr>
        <w:t xml:space="preserve">. </w:t>
      </w:r>
    </w:p>
    <w:p w:rsidR="007578D2" w:rsidRPr="00C266CB" w:rsidRDefault="007578D2" w:rsidP="008C4E59">
      <w:pPr>
        <w:pStyle w:val="Zkladntextodsazen"/>
        <w:spacing w:line="280" w:lineRule="atLeast"/>
        <w:ind w:left="567"/>
        <w:rPr>
          <w:rFonts w:ascii="Arial" w:hAnsi="Arial" w:cs="Arial"/>
          <w:sz w:val="20"/>
        </w:rPr>
      </w:pPr>
      <w:r w:rsidRPr="00BC6222">
        <w:rPr>
          <w:rFonts w:ascii="Arial" w:hAnsi="Arial" w:cs="Arial"/>
          <w:sz w:val="20"/>
          <w:szCs w:val="20"/>
        </w:rPr>
        <w:t xml:space="preserve">Jedná se o objem plnění, který je odvozen </w:t>
      </w:r>
      <w:r w:rsidRPr="00BC6222">
        <w:rPr>
          <w:rFonts w:ascii="Arial" w:hAnsi="Arial" w:cs="Arial"/>
          <w:sz w:val="20"/>
        </w:rPr>
        <w:t xml:space="preserve">z údajů o průměrném množství služeb odebraných zadavateli za uplynulé období a jejich následně provedené modelové aproximaci na období plnění této veřejné </w:t>
      </w:r>
      <w:r w:rsidRPr="00C266CB">
        <w:rPr>
          <w:rFonts w:ascii="Arial" w:hAnsi="Arial" w:cs="Arial"/>
          <w:sz w:val="20"/>
        </w:rPr>
        <w:t>zakázky.</w:t>
      </w:r>
    </w:p>
    <w:p w:rsidR="007578D2" w:rsidRDefault="00EE238C" w:rsidP="00B03C19">
      <w:pPr>
        <w:pStyle w:val="Zkladntextodsazen"/>
        <w:spacing w:line="280" w:lineRule="atLeast"/>
        <w:ind w:left="567"/>
        <w:rPr>
          <w:rFonts w:ascii="Arial" w:hAnsi="Arial" w:cs="Arial"/>
          <w:sz w:val="20"/>
        </w:rPr>
      </w:pPr>
      <w:r w:rsidRPr="00C266CB">
        <w:rPr>
          <w:rFonts w:ascii="Arial" w:hAnsi="Arial" w:cs="Arial"/>
          <w:sz w:val="20"/>
        </w:rPr>
        <w:t xml:space="preserve">Hlasové služby tvoří nyní téměř </w:t>
      </w:r>
      <w:r w:rsidR="00AE6F27" w:rsidRPr="00C266CB">
        <w:rPr>
          <w:rFonts w:ascii="Arial" w:hAnsi="Arial" w:cs="Arial"/>
          <w:sz w:val="20"/>
        </w:rPr>
        <w:t>6</w:t>
      </w:r>
      <w:r w:rsidRPr="00C266CB">
        <w:rPr>
          <w:rFonts w:ascii="Arial" w:hAnsi="Arial" w:cs="Arial"/>
          <w:sz w:val="20"/>
        </w:rPr>
        <w:t>0% z</w:t>
      </w:r>
      <w:r w:rsidRPr="00BC6222">
        <w:rPr>
          <w:rFonts w:ascii="Arial" w:hAnsi="Arial" w:cs="Arial"/>
          <w:sz w:val="20"/>
        </w:rPr>
        <w:t xml:space="preserve"> objemu celkových finančních nákladů </w:t>
      </w:r>
      <w:r w:rsidR="0050023F">
        <w:rPr>
          <w:rFonts w:ascii="Arial" w:hAnsi="Arial" w:cs="Arial"/>
          <w:sz w:val="20"/>
        </w:rPr>
        <w:t>poptávaných</w:t>
      </w:r>
      <w:r w:rsidRPr="00BC6222">
        <w:rPr>
          <w:rFonts w:ascii="Arial" w:hAnsi="Arial" w:cs="Arial"/>
          <w:sz w:val="20"/>
        </w:rPr>
        <w:t xml:space="preserve"> služeb mobilní telefonie</w:t>
      </w:r>
      <w:r w:rsidR="007578D2">
        <w:rPr>
          <w:rFonts w:ascii="Arial" w:hAnsi="Arial" w:cs="Arial"/>
          <w:sz w:val="20"/>
        </w:rPr>
        <w:t xml:space="preserve">. </w:t>
      </w:r>
    </w:p>
    <w:p w:rsidR="00B03C19" w:rsidRDefault="00EE238C" w:rsidP="00B03C19">
      <w:pPr>
        <w:pStyle w:val="Zkladntextodsazen"/>
        <w:spacing w:line="280" w:lineRule="atLeast"/>
        <w:ind w:left="567"/>
        <w:rPr>
          <w:rFonts w:ascii="Arial" w:hAnsi="Arial" w:cs="Arial"/>
          <w:sz w:val="20"/>
        </w:rPr>
      </w:pPr>
      <w:r w:rsidRPr="00887B23">
        <w:rPr>
          <w:rFonts w:ascii="Arial" w:hAnsi="Arial" w:cs="Arial"/>
          <w:sz w:val="20"/>
        </w:rPr>
        <w:t>Celková struktura vnitrostátního provozu hlas</w:t>
      </w:r>
      <w:r w:rsidR="00B03C19" w:rsidRPr="00887B23">
        <w:rPr>
          <w:rFonts w:ascii="Arial" w:hAnsi="Arial" w:cs="Arial"/>
          <w:sz w:val="20"/>
        </w:rPr>
        <w:t xml:space="preserve">ových SIM karet u zadavatelů je </w:t>
      </w:r>
      <w:r w:rsidRPr="00887B23">
        <w:rPr>
          <w:rFonts w:ascii="Arial" w:hAnsi="Arial" w:cs="Arial"/>
          <w:sz w:val="20"/>
        </w:rPr>
        <w:t>následující:</w:t>
      </w:r>
    </w:p>
    <w:p w:rsidR="00B03C19" w:rsidRDefault="00EE238C" w:rsidP="00B03C19">
      <w:pPr>
        <w:pStyle w:val="Zkladntextodsazen"/>
        <w:spacing w:line="280" w:lineRule="atLeast"/>
        <w:ind w:left="567"/>
        <w:rPr>
          <w:rFonts w:ascii="Arial" w:hAnsi="Arial" w:cs="Arial"/>
          <w:sz w:val="20"/>
        </w:rPr>
      </w:pPr>
      <w:r w:rsidRPr="00BC6222">
        <w:rPr>
          <w:rFonts w:ascii="Arial" w:hAnsi="Arial" w:cs="Arial"/>
          <w:sz w:val="20"/>
        </w:rPr>
        <w:t>Tab. 2</w:t>
      </w:r>
    </w:p>
    <w:tbl>
      <w:tblPr>
        <w:tblStyle w:val="Mkatabulky"/>
        <w:tblW w:w="0" w:type="auto"/>
        <w:tblInd w:w="675" w:type="dxa"/>
        <w:tblLook w:val="04A0" w:firstRow="1" w:lastRow="0" w:firstColumn="1" w:lastColumn="0" w:noHBand="0" w:noVBand="1"/>
      </w:tblPr>
      <w:tblGrid>
        <w:gridCol w:w="4536"/>
        <w:gridCol w:w="1843"/>
        <w:gridCol w:w="2268"/>
      </w:tblGrid>
      <w:tr w:rsidR="00B03C19" w:rsidRPr="00CB37D4" w:rsidTr="00681CD6">
        <w:trPr>
          <w:trHeight w:val="756"/>
        </w:trPr>
        <w:tc>
          <w:tcPr>
            <w:tcW w:w="4536"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Terminace hovorů</w:t>
            </w:r>
          </w:p>
        </w:tc>
        <w:tc>
          <w:tcPr>
            <w:tcW w:w="1843"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měsíčně</w:t>
            </w:r>
          </w:p>
        </w:tc>
        <w:tc>
          <w:tcPr>
            <w:tcW w:w="2268" w:type="dxa"/>
            <w:shd w:val="clear" w:color="auto" w:fill="EEECE1" w:themeFill="background2"/>
            <w:vAlign w:val="center"/>
          </w:tcPr>
          <w:p w:rsidR="00B03C19" w:rsidRPr="00CB37D4" w:rsidRDefault="00AE6F27"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za 48</w:t>
            </w:r>
            <w:r w:rsidR="00B03C19" w:rsidRPr="00CB37D4">
              <w:rPr>
                <w:rFonts w:ascii="Arial" w:hAnsi="Arial" w:cs="Arial"/>
                <w:b/>
                <w:sz w:val="20"/>
                <w:szCs w:val="20"/>
              </w:rPr>
              <w:t xml:space="preserve"> měsíců</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V rámci VP</w:t>
            </w:r>
            <w:r w:rsidR="008408B6">
              <w:rPr>
                <w:rFonts w:ascii="Arial" w:hAnsi="Arial" w:cs="Arial"/>
                <w:color w:val="000000"/>
                <w:sz w:val="20"/>
                <w:szCs w:val="20"/>
              </w:rPr>
              <w:t>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215 119</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10 325 712</w:t>
            </w:r>
          </w:p>
        </w:tc>
      </w:tr>
      <w:tr w:rsidR="005F163B" w:rsidRPr="00CB37D4" w:rsidTr="00681CD6">
        <w:tc>
          <w:tcPr>
            <w:tcW w:w="4536" w:type="dxa"/>
            <w:shd w:val="clear" w:color="auto" w:fill="auto"/>
            <w:vAlign w:val="bottom"/>
          </w:tcPr>
          <w:p w:rsidR="005F163B" w:rsidRPr="00CB37D4" w:rsidRDefault="005F163B" w:rsidP="00AE6F27">
            <w:pPr>
              <w:pStyle w:val="Zkladntextodsazen"/>
              <w:spacing w:line="280" w:lineRule="atLeast"/>
              <w:ind w:left="0"/>
              <w:rPr>
                <w:rFonts w:ascii="Arial" w:hAnsi="Arial" w:cs="Arial"/>
                <w:sz w:val="20"/>
                <w:szCs w:val="20"/>
              </w:rPr>
            </w:pPr>
            <w:r w:rsidRPr="00CB37D4">
              <w:rPr>
                <w:rFonts w:ascii="Arial" w:hAnsi="Arial" w:cs="Arial"/>
                <w:color w:val="000000"/>
                <w:sz w:val="20"/>
                <w:szCs w:val="20"/>
              </w:rPr>
              <w:t xml:space="preserve">Do mobilní sítě Vodafone </w:t>
            </w:r>
            <w:r w:rsidR="007B6239">
              <w:rPr>
                <w:rFonts w:ascii="Arial" w:hAnsi="Arial" w:cs="Arial"/>
                <w:color w:val="000000"/>
                <w:sz w:val="20"/>
                <w:szCs w:val="20"/>
              </w:rPr>
              <w:t>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271 138</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13 014 624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O2</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432 495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20 759 760</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T-Mobile</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327 583</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15 723 984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b/>
                <w:sz w:val="20"/>
                <w:szCs w:val="20"/>
              </w:rPr>
            </w:pPr>
            <w:r w:rsidRPr="00CB37D4">
              <w:rPr>
                <w:rFonts w:ascii="Arial" w:hAnsi="Arial" w:cs="Arial"/>
                <w:b/>
                <w:bCs/>
                <w:color w:val="000000"/>
                <w:sz w:val="20"/>
                <w:szCs w:val="20"/>
              </w:rPr>
              <w:t>CELKEM do mobilních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1 246 334</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59 824 032</w:t>
            </w:r>
          </w:p>
        </w:tc>
      </w:tr>
      <w:tr w:rsidR="005F163B" w:rsidRPr="00CB37D4" w:rsidTr="00681CD6">
        <w:tc>
          <w:tcPr>
            <w:tcW w:w="4536" w:type="dxa"/>
            <w:shd w:val="clear" w:color="auto" w:fill="auto"/>
            <w:vAlign w:val="bottom"/>
          </w:tcPr>
          <w:p w:rsidR="005F163B" w:rsidRPr="00CB37D4" w:rsidRDefault="005F163B" w:rsidP="005F163B">
            <w:pPr>
              <w:pStyle w:val="Zkladntextodsazen"/>
              <w:spacing w:line="280" w:lineRule="atLeast"/>
              <w:ind w:left="0"/>
              <w:rPr>
                <w:rFonts w:ascii="Arial" w:hAnsi="Arial" w:cs="Arial"/>
                <w:sz w:val="20"/>
                <w:szCs w:val="20"/>
              </w:rPr>
            </w:pPr>
            <w:r w:rsidRPr="00CB37D4">
              <w:rPr>
                <w:rFonts w:ascii="Arial" w:hAnsi="Arial" w:cs="Arial"/>
                <w:b/>
                <w:bCs/>
                <w:color w:val="000000"/>
                <w:sz w:val="20"/>
                <w:szCs w:val="20"/>
              </w:rPr>
              <w:t>CELKEM do pevných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107 745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5 171 760</w:t>
            </w:r>
          </w:p>
        </w:tc>
      </w:tr>
    </w:tbl>
    <w:p w:rsidR="00EE238C" w:rsidRDefault="00EE238C" w:rsidP="00B03C19">
      <w:pPr>
        <w:pStyle w:val="Zkladntextodsazen"/>
        <w:spacing w:line="280" w:lineRule="atLeast"/>
        <w:ind w:left="0"/>
        <w:rPr>
          <w:rFonts w:ascii="Arial" w:hAnsi="Arial" w:cs="Arial"/>
          <w:sz w:val="20"/>
        </w:rPr>
      </w:pPr>
    </w:p>
    <w:p w:rsidR="00CB0B29" w:rsidRDefault="007578D2" w:rsidP="00C52BDB">
      <w:pPr>
        <w:pStyle w:val="Zkladntextodsazen"/>
        <w:spacing w:line="280" w:lineRule="atLeast"/>
        <w:ind w:left="567"/>
        <w:rPr>
          <w:rFonts w:ascii="Arial" w:hAnsi="Arial" w:cs="Arial"/>
          <w:sz w:val="20"/>
        </w:rPr>
      </w:pPr>
      <w:r w:rsidRPr="00BC6222">
        <w:rPr>
          <w:rFonts w:ascii="Arial" w:hAnsi="Arial" w:cs="Arial"/>
          <w:sz w:val="20"/>
          <w:szCs w:val="20"/>
        </w:rPr>
        <w:t xml:space="preserve">Celkový objem požadovaných služeb, který bude předmětem plnění veřejné zakázky, je blíže specifikován </w:t>
      </w:r>
      <w:r w:rsidRPr="00B03C19">
        <w:rPr>
          <w:rFonts w:ascii="Arial" w:hAnsi="Arial" w:cs="Arial"/>
          <w:sz w:val="20"/>
          <w:szCs w:val="20"/>
        </w:rPr>
        <w:t>v </w:t>
      </w:r>
      <w:r w:rsidRPr="00B03C19">
        <w:rPr>
          <w:rFonts w:ascii="Arial" w:hAnsi="Arial" w:cs="Arial"/>
          <w:sz w:val="20"/>
          <w:szCs w:val="20"/>
          <w:u w:val="single"/>
        </w:rPr>
        <w:t>Příloze č. 1</w:t>
      </w:r>
      <w:r w:rsidRPr="00B03C19">
        <w:rPr>
          <w:rFonts w:ascii="Arial" w:hAnsi="Arial" w:cs="Arial"/>
          <w:sz w:val="20"/>
          <w:szCs w:val="20"/>
        </w:rPr>
        <w:t xml:space="preserve"> této zadávací dokumentace</w:t>
      </w:r>
      <w:r>
        <w:rPr>
          <w:rFonts w:ascii="Arial" w:hAnsi="Arial" w:cs="Arial"/>
          <w:sz w:val="20"/>
          <w:szCs w:val="20"/>
        </w:rPr>
        <w:t xml:space="preserve"> – </w:t>
      </w:r>
      <w:r w:rsidRPr="000C5D5E">
        <w:rPr>
          <w:rFonts w:ascii="Arial" w:hAnsi="Arial" w:cs="Arial"/>
          <w:i/>
          <w:sz w:val="20"/>
          <w:szCs w:val="20"/>
        </w:rPr>
        <w:t>Položkový rozpočet vč.</w:t>
      </w:r>
      <w:r>
        <w:rPr>
          <w:rFonts w:ascii="Arial" w:hAnsi="Arial" w:cs="Arial"/>
          <w:sz w:val="20"/>
          <w:szCs w:val="20"/>
        </w:rPr>
        <w:t xml:space="preserve"> </w:t>
      </w:r>
      <w:r>
        <w:rPr>
          <w:rFonts w:ascii="Arial" w:hAnsi="Arial" w:cs="Arial"/>
          <w:i/>
          <w:sz w:val="20"/>
          <w:szCs w:val="20"/>
        </w:rPr>
        <w:t>objemů</w:t>
      </w:r>
      <w:r w:rsidRPr="00B03C19">
        <w:rPr>
          <w:rFonts w:ascii="Arial" w:hAnsi="Arial" w:cs="Arial"/>
          <w:i/>
          <w:sz w:val="20"/>
          <w:szCs w:val="20"/>
        </w:rPr>
        <w:t xml:space="preserve"> služeb</w:t>
      </w:r>
      <w:r>
        <w:rPr>
          <w:rFonts w:ascii="Arial" w:hAnsi="Arial" w:cs="Arial"/>
          <w:i/>
          <w:sz w:val="20"/>
          <w:szCs w:val="20"/>
        </w:rPr>
        <w:t xml:space="preserve">. </w:t>
      </w:r>
      <w:r w:rsidRPr="00BC6222">
        <w:rPr>
          <w:rFonts w:ascii="Arial" w:hAnsi="Arial" w:cs="Arial"/>
          <w:sz w:val="20"/>
        </w:rPr>
        <w:t xml:space="preserve"> </w:t>
      </w:r>
      <w:bookmarkStart w:id="18" w:name="_Toc189466905"/>
    </w:p>
    <w:p w:rsidR="00264DF6" w:rsidRPr="00BC6222" w:rsidRDefault="00BE3DB5" w:rsidP="00CB0B29">
      <w:pPr>
        <w:pStyle w:val="Nadpis3"/>
        <w:shd w:val="clear" w:color="auto" w:fill="DDD9C3" w:themeFill="background2" w:themeFillShade="E6"/>
        <w:tabs>
          <w:tab w:val="clear" w:pos="851"/>
          <w:tab w:val="num" w:pos="567"/>
        </w:tabs>
        <w:spacing w:line="280" w:lineRule="atLeast"/>
        <w:ind w:left="714" w:hanging="714"/>
      </w:pPr>
      <w:bookmarkStart w:id="19" w:name="_Toc274119983"/>
      <w:bookmarkStart w:id="20" w:name="_Toc446332390"/>
      <w:r w:rsidRPr="00BC6222">
        <w:lastRenderedPageBreak/>
        <w:t>Požadované hlasové tarify</w:t>
      </w:r>
      <w:bookmarkEnd w:id="19"/>
      <w:bookmarkEnd w:id="20"/>
    </w:p>
    <w:p w:rsidR="00CB0B29" w:rsidRDefault="00BE3DB5" w:rsidP="00CB0B29">
      <w:pPr>
        <w:pStyle w:val="Zkladntext"/>
        <w:spacing w:line="280" w:lineRule="atLeast"/>
        <w:ind w:left="567"/>
        <w:rPr>
          <w:rFonts w:eastAsia="Arial Unicode MS" w:cs="Arial"/>
          <w:sz w:val="20"/>
        </w:rPr>
      </w:pPr>
      <w:r w:rsidRPr="00BC6222">
        <w:rPr>
          <w:rFonts w:eastAsia="Arial Unicode MS" w:cs="Arial"/>
          <w:sz w:val="20"/>
        </w:rPr>
        <w:t xml:space="preserve">Uchazeč </w:t>
      </w:r>
      <w:r w:rsidR="009230F0">
        <w:rPr>
          <w:rFonts w:eastAsia="Arial Unicode MS" w:cs="Arial"/>
          <w:sz w:val="20"/>
        </w:rPr>
        <w:t xml:space="preserve">uvede nabídkové ceny za požadované služby </w:t>
      </w:r>
      <w:r w:rsidRPr="00BC6222">
        <w:rPr>
          <w:rFonts w:eastAsia="Arial Unicode MS" w:cs="Arial"/>
          <w:sz w:val="20"/>
        </w:rPr>
        <w:t xml:space="preserve">do </w:t>
      </w:r>
      <w:r w:rsidRPr="009230F0">
        <w:rPr>
          <w:rFonts w:eastAsia="Arial Unicode MS" w:cs="Arial"/>
          <w:sz w:val="20"/>
          <w:u w:val="single"/>
        </w:rPr>
        <w:t>Přílohy č. 1</w:t>
      </w:r>
      <w:r w:rsidR="009230F0">
        <w:rPr>
          <w:rFonts w:eastAsia="Arial Unicode MS" w:cs="Arial"/>
          <w:sz w:val="20"/>
        </w:rPr>
        <w:t xml:space="preserve"> této zadávací dokumentace</w:t>
      </w:r>
      <w:r w:rsidR="000C5D5E">
        <w:rPr>
          <w:rFonts w:eastAsia="Arial Unicode MS" w:cs="Arial"/>
          <w:sz w:val="20"/>
        </w:rPr>
        <w:t xml:space="preserve"> -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9230F0">
        <w:rPr>
          <w:rFonts w:eastAsia="Arial Unicode MS" w:cs="Arial"/>
          <w:sz w:val="20"/>
        </w:rPr>
        <w:t xml:space="preserve">. </w:t>
      </w:r>
    </w:p>
    <w:p w:rsidR="00CB0B29" w:rsidRDefault="009230F0" w:rsidP="00CB0B29">
      <w:pPr>
        <w:pStyle w:val="Zkladntext"/>
        <w:spacing w:line="280" w:lineRule="atLeast"/>
        <w:ind w:left="567"/>
        <w:rPr>
          <w:rFonts w:eastAsia="Arial Unicode MS" w:cs="Arial"/>
          <w:sz w:val="20"/>
        </w:rPr>
      </w:pPr>
      <w:r>
        <w:rPr>
          <w:rFonts w:eastAsia="Arial Unicode MS" w:cs="Arial"/>
          <w:sz w:val="20"/>
        </w:rPr>
        <w:t>Nabídkové ceny</w:t>
      </w:r>
      <w:r w:rsidR="00BE3DB5" w:rsidRPr="00BC6222">
        <w:rPr>
          <w:rFonts w:eastAsia="Arial Unicode MS" w:cs="Arial"/>
          <w:sz w:val="20"/>
        </w:rPr>
        <w:t xml:space="preserve"> </w:t>
      </w:r>
      <w:r w:rsidR="00CB0B29">
        <w:rPr>
          <w:rFonts w:eastAsia="Arial Unicode MS" w:cs="Arial"/>
          <w:sz w:val="20"/>
        </w:rPr>
        <w:t>uchazeč uvede pro dva níže</w:t>
      </w:r>
      <w:r w:rsidR="00BE3DB5" w:rsidRPr="00BC6222">
        <w:rPr>
          <w:rFonts w:eastAsia="Arial Unicode MS" w:cs="Arial"/>
          <w:sz w:val="20"/>
        </w:rPr>
        <w:t xml:space="preserve"> specifikov</w:t>
      </w:r>
      <w:r>
        <w:rPr>
          <w:rFonts w:eastAsia="Arial Unicode MS" w:cs="Arial"/>
          <w:sz w:val="20"/>
        </w:rPr>
        <w:t xml:space="preserve">ané </w:t>
      </w:r>
      <w:r w:rsidR="00CB0B29">
        <w:rPr>
          <w:rFonts w:eastAsia="Arial Unicode MS" w:cs="Arial"/>
          <w:sz w:val="20"/>
        </w:rPr>
        <w:t xml:space="preserve">tarify (3.1.1.1 a 3.1.1.2). </w:t>
      </w:r>
    </w:p>
    <w:p w:rsidR="004B1E58" w:rsidDel="00015CD3" w:rsidRDefault="00353334" w:rsidP="004B1E58">
      <w:pPr>
        <w:pStyle w:val="Zkladntext"/>
        <w:spacing w:line="280" w:lineRule="atLeast"/>
        <w:ind w:left="567"/>
        <w:rPr>
          <w:del w:id="21" w:author="Mesarčová Veronika Mgr. (MPSV)" w:date="2016-05-10T15:01:00Z"/>
          <w:rFonts w:cs="Arial"/>
          <w:sz w:val="20"/>
        </w:rPr>
      </w:pPr>
      <w:del w:id="22" w:author="Mesarčová Veronika Mgr. (MPSV)" w:date="2016-05-10T15:01:00Z">
        <w:r w:rsidRPr="00BC6222" w:rsidDel="00015CD3">
          <w:rPr>
            <w:rFonts w:cs="Arial"/>
            <w:sz w:val="20"/>
          </w:rPr>
          <w:delText>V případě, že SIM</w:delText>
        </w:r>
        <w:r w:rsidR="00CB0B29" w:rsidDel="00015CD3">
          <w:rPr>
            <w:rFonts w:cs="Arial"/>
            <w:sz w:val="20"/>
          </w:rPr>
          <w:delText xml:space="preserve"> karta</w:delText>
        </w:r>
        <w:r w:rsidRPr="00BC6222" w:rsidDel="00015CD3">
          <w:rPr>
            <w:rFonts w:cs="Arial"/>
            <w:sz w:val="20"/>
          </w:rPr>
          <w:delText xml:space="preserve"> bude používána jen část měsíce (např. aktivace v průběhu měsíce nebo</w:delText>
        </w:r>
        <w:r w:rsidR="00202366" w:rsidDel="00015CD3">
          <w:rPr>
            <w:rFonts w:cs="Arial"/>
            <w:sz w:val="20"/>
          </w:rPr>
          <w:delText> </w:delText>
        </w:r>
        <w:r w:rsidRPr="00BC6222" w:rsidDel="00015CD3">
          <w:rPr>
            <w:rFonts w:cs="Arial"/>
            <w:sz w:val="20"/>
          </w:rPr>
          <w:delText xml:space="preserve">odpojení na prázdniny apod.), zadavatel požaduje, aby uchazeč účtoval poměrnou částku měsíční paušální platby za </w:delText>
        </w:r>
        <w:r w:rsidR="00CB0B29" w:rsidDel="00015CD3">
          <w:rPr>
            <w:rFonts w:cs="Arial"/>
            <w:sz w:val="20"/>
          </w:rPr>
          <w:delText xml:space="preserve">příslušný </w:delText>
        </w:r>
        <w:r w:rsidRPr="00BC6222" w:rsidDel="00015CD3">
          <w:rPr>
            <w:rFonts w:cs="Arial"/>
            <w:sz w:val="20"/>
          </w:rPr>
          <w:delText>tarif.</w:delText>
        </w:r>
      </w:del>
    </w:p>
    <w:p w:rsidR="0050023F" w:rsidRDefault="004B1E58" w:rsidP="00D9129B">
      <w:pPr>
        <w:pStyle w:val="Zkladntext"/>
        <w:spacing w:line="280" w:lineRule="atLeast"/>
        <w:ind w:left="567"/>
        <w:rPr>
          <w:rFonts w:cs="Arial"/>
          <w:sz w:val="20"/>
        </w:rPr>
      </w:pPr>
      <w:r w:rsidRPr="004B1E58">
        <w:rPr>
          <w:rFonts w:cs="Arial"/>
          <w:sz w:val="20"/>
        </w:rPr>
        <w:t>Zadavatel</w:t>
      </w:r>
      <w:r w:rsidR="00527B65">
        <w:rPr>
          <w:rFonts w:cs="Arial"/>
          <w:sz w:val="20"/>
        </w:rPr>
        <w:t>é jsou</w:t>
      </w:r>
      <w:r w:rsidRPr="004B1E58">
        <w:rPr>
          <w:rFonts w:cs="Arial"/>
          <w:sz w:val="20"/>
        </w:rPr>
        <w:t xml:space="preserve"> oprávněn</w:t>
      </w:r>
      <w:r w:rsidR="00527B65">
        <w:rPr>
          <w:rFonts w:cs="Arial"/>
          <w:sz w:val="20"/>
        </w:rPr>
        <w:t>i</w:t>
      </w:r>
      <w:r w:rsidRPr="004B1E58">
        <w:rPr>
          <w:rFonts w:cs="Arial"/>
          <w:sz w:val="20"/>
        </w:rPr>
        <w:t xml:space="preserve"> využívat níže uvedené tarify podle vlastních komunikačních potřeb. </w:t>
      </w:r>
    </w:p>
    <w:p w:rsidR="007E3194" w:rsidRPr="00CB0B29" w:rsidRDefault="004B1E58" w:rsidP="007E3194">
      <w:pPr>
        <w:pStyle w:val="Zkladntext"/>
        <w:spacing w:line="280" w:lineRule="atLeast"/>
        <w:ind w:left="567"/>
        <w:rPr>
          <w:rFonts w:cs="Arial"/>
          <w:sz w:val="20"/>
        </w:rPr>
      </w:pPr>
      <w:r w:rsidRPr="004B1E58">
        <w:rPr>
          <w:rFonts w:cs="Arial"/>
          <w:sz w:val="20"/>
        </w:rPr>
        <w:t xml:space="preserve">Ostatní služby </w:t>
      </w:r>
      <w:r>
        <w:rPr>
          <w:rFonts w:cs="Arial"/>
          <w:sz w:val="20"/>
        </w:rPr>
        <w:t>uchazeče</w:t>
      </w:r>
      <w:r w:rsidRPr="004B1E58">
        <w:rPr>
          <w:rFonts w:cs="Arial"/>
          <w:sz w:val="20"/>
        </w:rPr>
        <w:t xml:space="preserve"> jako</w:t>
      </w:r>
      <w:r>
        <w:rPr>
          <w:rFonts w:cs="Arial"/>
          <w:sz w:val="20"/>
        </w:rPr>
        <w:t xml:space="preserve"> např. speciální barevné linky</w:t>
      </w:r>
      <w:r w:rsidRPr="004B1E58">
        <w:rPr>
          <w:rFonts w:cs="Arial"/>
          <w:sz w:val="20"/>
        </w:rPr>
        <w:t>, mezinárodní volání</w:t>
      </w:r>
      <w:r>
        <w:rPr>
          <w:rFonts w:cs="Arial"/>
          <w:sz w:val="20"/>
        </w:rPr>
        <w:t xml:space="preserve"> a SMS </w:t>
      </w:r>
      <w:r w:rsidRPr="004B1E58">
        <w:rPr>
          <w:rFonts w:cs="Arial"/>
          <w:sz w:val="20"/>
        </w:rPr>
        <w:t xml:space="preserve">atd., </w:t>
      </w:r>
      <w:r>
        <w:rPr>
          <w:rFonts w:cs="Arial"/>
          <w:sz w:val="20"/>
        </w:rPr>
        <w:t>je</w:t>
      </w:r>
      <w:r w:rsidR="00681CD6">
        <w:rPr>
          <w:rFonts w:cs="Arial"/>
          <w:sz w:val="20"/>
        </w:rPr>
        <w:t> </w:t>
      </w:r>
      <w:r>
        <w:rPr>
          <w:rFonts w:cs="Arial"/>
          <w:sz w:val="20"/>
        </w:rPr>
        <w:t xml:space="preserve">uchazeč povinen účtovat </w:t>
      </w:r>
      <w:r w:rsidR="00F86945">
        <w:rPr>
          <w:rFonts w:cs="Arial"/>
          <w:sz w:val="20"/>
        </w:rPr>
        <w:t xml:space="preserve">nejvýše dle cen uvedených v </w:t>
      </w:r>
      <w:r w:rsidRPr="004B1E58">
        <w:rPr>
          <w:rFonts w:cs="Arial"/>
          <w:sz w:val="20"/>
        </w:rPr>
        <w:t>aktuálně platné</w:t>
      </w:r>
      <w:r w:rsidR="00F86945">
        <w:rPr>
          <w:rFonts w:cs="Arial"/>
          <w:sz w:val="20"/>
        </w:rPr>
        <w:t>m</w:t>
      </w:r>
      <w:r w:rsidRPr="004B1E58">
        <w:rPr>
          <w:rFonts w:cs="Arial"/>
          <w:sz w:val="20"/>
        </w:rPr>
        <w:t xml:space="preserve"> ceníku</w:t>
      </w:r>
      <w:r w:rsidR="00F86945">
        <w:rPr>
          <w:rFonts w:cs="Arial"/>
          <w:sz w:val="20"/>
        </w:rPr>
        <w:t xml:space="preserve"> služeb </w:t>
      </w:r>
      <w:r w:rsidR="00825719">
        <w:rPr>
          <w:rFonts w:cs="Arial"/>
          <w:sz w:val="20"/>
        </w:rPr>
        <w:t xml:space="preserve">uchazeče </w:t>
      </w:r>
      <w:r w:rsidR="00F86945">
        <w:rPr>
          <w:rFonts w:cs="Arial"/>
          <w:sz w:val="20"/>
        </w:rPr>
        <w:t>pro</w:t>
      </w:r>
      <w:r w:rsidR="001848D7">
        <w:rPr>
          <w:rFonts w:cs="Arial"/>
          <w:sz w:val="20"/>
        </w:rPr>
        <w:t> </w:t>
      </w:r>
      <w:r w:rsidR="00F86945">
        <w:rPr>
          <w:rFonts w:cs="Arial"/>
          <w:sz w:val="20"/>
        </w:rPr>
        <w:t>firemní klienty.</w:t>
      </w:r>
      <w:r>
        <w:rPr>
          <w:rFonts w:cs="Arial"/>
          <w:sz w:val="20"/>
        </w:rPr>
        <w:t xml:space="preserve"> </w:t>
      </w:r>
    </w:p>
    <w:p w:rsidR="00264DF6" w:rsidRPr="00BC6222" w:rsidRDefault="00BE3DB5" w:rsidP="00865DFB">
      <w:pPr>
        <w:pStyle w:val="Nadpis4"/>
        <w:shd w:val="clear" w:color="auto" w:fill="EEECE1" w:themeFill="background2"/>
        <w:tabs>
          <w:tab w:val="clear" w:pos="864"/>
          <w:tab w:val="num" w:pos="993"/>
        </w:tabs>
        <w:spacing w:line="280" w:lineRule="atLeast"/>
        <w:rPr>
          <w:rFonts w:eastAsia="Arial Unicode MS"/>
        </w:rPr>
      </w:pPr>
      <w:r w:rsidRPr="00BC6222">
        <w:rPr>
          <w:rFonts w:eastAsia="Arial Unicode MS"/>
        </w:rPr>
        <w:t>Tarif bez volných minut a SMS</w:t>
      </w:r>
    </w:p>
    <w:bookmarkEnd w:id="18"/>
    <w:p w:rsidR="00CB0B29" w:rsidRDefault="000C4FFB" w:rsidP="00865DFB">
      <w:pPr>
        <w:pStyle w:val="Zkladntext"/>
        <w:spacing w:line="280" w:lineRule="atLeast"/>
        <w:ind w:left="851"/>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hlasový tarif bez volných minut a SMS, v jehož rámci se </w:t>
      </w:r>
      <w:r w:rsidR="00EE238C" w:rsidRPr="00BC6222">
        <w:rPr>
          <w:rFonts w:eastAsia="Arial Unicode MS" w:cs="Arial"/>
          <w:b/>
          <w:sz w:val="20"/>
        </w:rPr>
        <w:t>nepřipouští žádné volné minuty ani volné SMS či jiné volné jednotky pro SIM karty</w:t>
      </w:r>
      <w:r w:rsidR="00EE238C" w:rsidRPr="00BC6222">
        <w:rPr>
          <w:rFonts w:eastAsia="Arial Unicode MS" w:cs="Arial"/>
          <w:sz w:val="20"/>
        </w:rPr>
        <w:t xml:space="preserve">. </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w:t>
      </w:r>
      <w:r w:rsidR="00527B65">
        <w:rPr>
          <w:rFonts w:eastAsia="Arial Unicode MS" w:cs="Arial"/>
          <w:sz w:val="20"/>
        </w:rPr>
        <w:t>é budou</w:t>
      </w:r>
      <w:r w:rsidRPr="00BC6222">
        <w:rPr>
          <w:rFonts w:eastAsia="Arial Unicode MS" w:cs="Arial"/>
          <w:sz w:val="20"/>
        </w:rPr>
        <w:t xml:space="preserve"> hradit pouze rozsah poskytnutých služeb oceněných jednotkovými cenami příslušné služby + měsíční pau</w:t>
      </w:r>
      <w:r w:rsidR="008408B6">
        <w:rPr>
          <w:rFonts w:eastAsia="Arial Unicode MS" w:cs="Arial"/>
          <w:sz w:val="20"/>
        </w:rPr>
        <w:t>šální poplatek spojený s tarifem.</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U vnitrostátního volání (kategorie volání do sítě </w:t>
      </w:r>
      <w:r w:rsidR="007B6239" w:rsidRPr="007B6239">
        <w:rPr>
          <w:rFonts w:eastAsia="Arial Unicode MS" w:cs="Arial"/>
          <w:sz w:val="20"/>
        </w:rPr>
        <w:t>Vodafone Czech Republic a.s.</w:t>
      </w:r>
      <w:r w:rsidR="007B6239">
        <w:rPr>
          <w:rFonts w:eastAsia="Arial Unicode MS" w:cs="Arial"/>
          <w:sz w:val="20"/>
        </w:rPr>
        <w:t xml:space="preserve">, </w:t>
      </w:r>
      <w:r w:rsidR="007B6239" w:rsidRPr="007B6239">
        <w:rPr>
          <w:rFonts w:eastAsia="Arial Unicode MS" w:cs="Arial"/>
          <w:sz w:val="20"/>
        </w:rPr>
        <w:t>O2 Czech Republic a.s.</w:t>
      </w:r>
      <w:r w:rsidR="007B6239">
        <w:rPr>
          <w:rFonts w:eastAsia="Arial Unicode MS" w:cs="Arial"/>
          <w:sz w:val="20"/>
        </w:rPr>
        <w:t xml:space="preserve">, </w:t>
      </w:r>
      <w:r w:rsidR="007B6239" w:rsidRPr="007B6239">
        <w:rPr>
          <w:rFonts w:eastAsia="Arial Unicode MS" w:cs="Arial"/>
          <w:sz w:val="20"/>
        </w:rPr>
        <w:t>T-Mobile Czech Republic a.s.</w:t>
      </w:r>
      <w:r w:rsidR="007B6239">
        <w:rPr>
          <w:rFonts w:eastAsia="Arial Unicode MS" w:cs="Arial"/>
          <w:sz w:val="20"/>
        </w:rPr>
        <w:t xml:space="preserve"> </w:t>
      </w:r>
      <w:r w:rsidRPr="00BC6222">
        <w:rPr>
          <w:rFonts w:eastAsia="Arial Unicode MS" w:cs="Arial"/>
          <w:sz w:val="20"/>
        </w:rPr>
        <w:t xml:space="preserve">a volání do </w:t>
      </w:r>
      <w:r w:rsidR="00D27A76" w:rsidRPr="00BC6222">
        <w:rPr>
          <w:rFonts w:eastAsia="Arial Unicode MS" w:cs="Arial"/>
          <w:sz w:val="20"/>
        </w:rPr>
        <w:t xml:space="preserve">standardně </w:t>
      </w:r>
      <w:proofErr w:type="spellStart"/>
      <w:r w:rsidR="00D27A76" w:rsidRPr="00BC6222">
        <w:rPr>
          <w:rFonts w:eastAsia="Arial Unicode MS" w:cs="Arial"/>
          <w:sz w:val="20"/>
        </w:rPr>
        <w:t>tarifikovaných</w:t>
      </w:r>
      <w:proofErr w:type="spellEnd"/>
      <w:r w:rsidR="00D27A76" w:rsidRPr="00BC6222">
        <w:rPr>
          <w:rFonts w:eastAsia="Arial Unicode MS" w:cs="Arial"/>
          <w:sz w:val="20"/>
        </w:rPr>
        <w:t xml:space="preserve"> </w:t>
      </w:r>
      <w:r w:rsidRPr="00BC6222">
        <w:rPr>
          <w:rFonts w:eastAsia="Arial Unicode MS" w:cs="Arial"/>
          <w:sz w:val="20"/>
        </w:rPr>
        <w:t xml:space="preserve">pevných sítí) zadavatel požaduje </w:t>
      </w:r>
      <w:r w:rsidRPr="009230F0">
        <w:rPr>
          <w:rFonts w:eastAsia="Arial Unicode MS" w:cs="Arial"/>
          <w:sz w:val="20"/>
          <w:u w:val="single"/>
        </w:rPr>
        <w:t>jednotnou minutovou sazbu</w:t>
      </w:r>
      <w:r w:rsidRPr="00BC6222">
        <w:rPr>
          <w:rFonts w:eastAsia="Arial Unicode MS" w:cs="Arial"/>
          <w:sz w:val="20"/>
        </w:rPr>
        <w:t>.</w:t>
      </w:r>
    </w:p>
    <w:p w:rsidR="00EE238C" w:rsidRPr="009230F0"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V rámci uvedeného tarifu </w:t>
      </w:r>
      <w:r w:rsidR="009230F0">
        <w:rPr>
          <w:rFonts w:eastAsia="Arial Unicode MS" w:cs="Arial"/>
          <w:sz w:val="20"/>
        </w:rPr>
        <w:t>musí být</w:t>
      </w:r>
      <w:r w:rsidRPr="00BC6222">
        <w:rPr>
          <w:rFonts w:eastAsia="Arial Unicode MS" w:cs="Arial"/>
          <w:sz w:val="20"/>
        </w:rPr>
        <w:t xml:space="preserve"> garantovány jednotkové ceny (paušál a jednotná minutová sazba) uvedené uchazečem </w:t>
      </w:r>
      <w:r w:rsidR="009230F0">
        <w:rPr>
          <w:rFonts w:eastAsia="Arial Unicode MS" w:cs="Arial"/>
          <w:sz w:val="20"/>
        </w:rPr>
        <w:t>v</w:t>
      </w:r>
      <w:r w:rsidRPr="00BC6222">
        <w:rPr>
          <w:rFonts w:eastAsia="Arial Unicode MS" w:cs="Arial"/>
          <w:sz w:val="20"/>
        </w:rPr>
        <w:t> </w:t>
      </w:r>
      <w:r w:rsidR="009230F0">
        <w:rPr>
          <w:rFonts w:eastAsia="Arial Unicode MS" w:cs="Arial"/>
          <w:sz w:val="20"/>
          <w:u w:val="single"/>
        </w:rPr>
        <w:t>Příloze</w:t>
      </w:r>
      <w:r w:rsidRPr="009230F0">
        <w:rPr>
          <w:rFonts w:eastAsia="Arial Unicode MS" w:cs="Arial"/>
          <w:sz w:val="20"/>
          <w:u w:val="single"/>
        </w:rPr>
        <w:t xml:space="preserve"> č. 1</w:t>
      </w:r>
      <w:r w:rsidRPr="009230F0">
        <w:rPr>
          <w:rFonts w:eastAsia="Arial Unicode MS" w:cs="Arial"/>
          <w:sz w:val="20"/>
        </w:rPr>
        <w:t xml:space="preserve"> této zadávací dokumentace</w:t>
      </w:r>
      <w:r w:rsidR="009230F0">
        <w:rPr>
          <w:rFonts w:eastAsia="Arial Unicode MS" w:cs="Arial"/>
          <w:sz w:val="20"/>
        </w:rPr>
        <w:t xml:space="preserve"> - </w:t>
      </w:r>
      <w:r w:rsidR="000C5D5E" w:rsidRPr="000C5D5E">
        <w:rPr>
          <w:rFonts w:cs="Arial"/>
          <w:i/>
          <w:sz w:val="20"/>
        </w:rPr>
        <w:t>Položkový rozpočet vč</w:t>
      </w:r>
      <w:r w:rsidR="000C5D5E">
        <w:rPr>
          <w:rFonts w:cs="Arial"/>
          <w:i/>
          <w:sz w:val="20"/>
        </w:rPr>
        <w:t>. objemů</w:t>
      </w:r>
      <w:r w:rsidR="000C5D5E" w:rsidRPr="00B03C19">
        <w:rPr>
          <w:rFonts w:cs="Arial"/>
          <w:i/>
          <w:sz w:val="20"/>
        </w:rPr>
        <w:t xml:space="preserve"> služeb</w:t>
      </w:r>
      <w:r w:rsidR="00F85BBF">
        <w:rPr>
          <w:rFonts w:eastAsia="Arial Unicode MS" w:cs="Arial"/>
          <w:i/>
          <w:sz w:val="20"/>
        </w:rPr>
        <w:t xml:space="preserve">, </w:t>
      </w:r>
      <w:r w:rsidR="00F85BBF" w:rsidRPr="00F85BBF">
        <w:rPr>
          <w:rFonts w:eastAsia="Arial Unicode MS" w:cs="Arial"/>
          <w:sz w:val="20"/>
        </w:rPr>
        <w:t>a to po celou dobu platnosti a účinnosti rámcové smlouvy na plnění veřejné zakázky (resp. dílčích smluv).</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 požaduje, aby účtování hovorů</w:t>
      </w:r>
      <w:r w:rsidR="005E5886">
        <w:rPr>
          <w:rFonts w:eastAsia="Arial Unicode MS" w:cs="Arial"/>
          <w:sz w:val="20"/>
        </w:rPr>
        <w:t xml:space="preserve"> probíhalo tak</w:t>
      </w:r>
      <w:r w:rsidRPr="00BC6222">
        <w:rPr>
          <w:rFonts w:eastAsia="Arial Unicode MS" w:cs="Arial"/>
          <w:sz w:val="20"/>
        </w:rPr>
        <w:t xml:space="preserve">, že první minuta odchozího hovoru bude účtována jako celá minuta a poté po vteřinách s tím, že cena každé vteřiny </w:t>
      </w:r>
      <w:r w:rsidR="000C4FFB">
        <w:rPr>
          <w:rFonts w:eastAsia="Arial Unicode MS" w:cs="Arial"/>
          <w:sz w:val="20"/>
        </w:rPr>
        <w:t xml:space="preserve">musí být </w:t>
      </w:r>
      <w:r w:rsidRPr="00BC6222">
        <w:rPr>
          <w:rFonts w:eastAsia="Arial Unicode MS" w:cs="Arial"/>
          <w:sz w:val="20"/>
        </w:rPr>
        <w:t>vždy rovna 1/60 ceny odchozího hovoru za minutu.</w:t>
      </w:r>
    </w:p>
    <w:p w:rsidR="008408B6" w:rsidRPr="00E73FE3" w:rsidRDefault="00EE238C" w:rsidP="00E73FE3">
      <w:pPr>
        <w:pStyle w:val="Zkladntext"/>
        <w:spacing w:line="280" w:lineRule="atLeast"/>
        <w:ind w:left="851"/>
        <w:rPr>
          <w:rFonts w:eastAsia="Arial Unicode MS" w:cs="Arial"/>
          <w:sz w:val="20"/>
        </w:rPr>
      </w:pPr>
      <w:r w:rsidRPr="00BC6222">
        <w:rPr>
          <w:rFonts w:cs="Arial"/>
          <w:sz w:val="20"/>
        </w:rPr>
        <w:t>V nabídce hlasového tarifu uchazeče</w:t>
      </w:r>
      <w:r w:rsidR="000C4FFB">
        <w:rPr>
          <w:rFonts w:cs="Arial"/>
          <w:sz w:val="20"/>
        </w:rPr>
        <w:t xml:space="preserve"> nemohou být</w:t>
      </w:r>
      <w:r w:rsidRPr="00BC6222">
        <w:rPr>
          <w:rFonts w:cs="Arial"/>
          <w:sz w:val="20"/>
        </w:rPr>
        <w:t xml:space="preserve"> služby uchazeče účtovány v závislosti na</w:t>
      </w:r>
      <w:r w:rsidR="000C4FFB">
        <w:rPr>
          <w:rFonts w:cs="Arial"/>
          <w:sz w:val="20"/>
        </w:rPr>
        <w:t> </w:t>
      </w:r>
      <w:r w:rsidRPr="00BC6222">
        <w:rPr>
          <w:rFonts w:cs="Arial"/>
          <w:sz w:val="20"/>
        </w:rPr>
        <w:t xml:space="preserve">časovém rozmezí </w:t>
      </w:r>
      <w:r w:rsidRPr="00BC6222">
        <w:rPr>
          <w:rFonts w:eastAsia="Arial Unicode MS" w:cs="Arial"/>
          <w:sz w:val="20"/>
        </w:rPr>
        <w:t>(ve špičce, mimo špičku apod.). Uchazeč je povinen uvádět v cenové nabídce (</w:t>
      </w:r>
      <w:r w:rsidR="000C4FFB" w:rsidRPr="000C4FFB">
        <w:rPr>
          <w:rFonts w:eastAsia="Arial Unicode MS" w:cs="Arial"/>
          <w:sz w:val="20"/>
        </w:rPr>
        <w:t xml:space="preserve">viz </w:t>
      </w:r>
      <w:r w:rsidRPr="000C4FFB">
        <w:rPr>
          <w:rFonts w:eastAsia="Arial Unicode MS" w:cs="Arial"/>
          <w:sz w:val="20"/>
          <w:u w:val="single"/>
        </w:rPr>
        <w:t>Příloha č. 1</w:t>
      </w:r>
      <w:r w:rsidR="00CF284C" w:rsidRPr="000C4FFB">
        <w:rPr>
          <w:rFonts w:eastAsia="Arial Unicode MS" w:cs="Arial"/>
          <w:sz w:val="20"/>
        </w:rPr>
        <w:t xml:space="preserve"> této zadávací dokumentace</w:t>
      </w:r>
      <w:r w:rsidRPr="000C4FFB">
        <w:rPr>
          <w:rFonts w:eastAsia="Arial Unicode MS" w:cs="Arial"/>
          <w:sz w:val="20"/>
        </w:rPr>
        <w:t>)</w:t>
      </w:r>
      <w:r w:rsidRPr="00BC6222">
        <w:rPr>
          <w:rFonts w:eastAsia="Arial Unicode MS" w:cs="Arial"/>
          <w:sz w:val="20"/>
        </w:rPr>
        <w:t xml:space="preserve"> </w:t>
      </w:r>
      <w:r w:rsidR="000C4FFB">
        <w:rPr>
          <w:rFonts w:eastAsia="Arial Unicode MS" w:cs="Arial"/>
          <w:sz w:val="20"/>
        </w:rPr>
        <w:t>pouze</w:t>
      </w:r>
      <w:r w:rsidRPr="00BC6222">
        <w:rPr>
          <w:rFonts w:eastAsia="Arial Unicode MS" w:cs="Arial"/>
          <w:sz w:val="20"/>
        </w:rPr>
        <w:t xml:space="preserve"> </w:t>
      </w:r>
      <w:r w:rsidRPr="0050023F">
        <w:rPr>
          <w:rFonts w:eastAsia="Arial Unicode MS" w:cs="Arial"/>
          <w:b/>
          <w:sz w:val="20"/>
          <w:u w:val="single"/>
        </w:rPr>
        <w:t xml:space="preserve">jednu jednotkovou cenu volání </w:t>
      </w:r>
      <w:r w:rsidR="00E73FE3" w:rsidRPr="00E73FE3">
        <w:rPr>
          <w:rFonts w:eastAsia="Arial Unicode MS" w:cs="Arial"/>
          <w:b/>
          <w:sz w:val="20"/>
          <w:u w:val="single"/>
        </w:rPr>
        <w:t>bez ohledu na časové rozmezí</w:t>
      </w:r>
      <w:r w:rsidR="00FC57A6">
        <w:rPr>
          <w:rFonts w:eastAsia="Arial Unicode MS" w:cs="Arial"/>
          <w:sz w:val="20"/>
          <w:u w:val="single"/>
        </w:rPr>
        <w:t xml:space="preserve">. </w:t>
      </w:r>
    </w:p>
    <w:p w:rsidR="00554FC8" w:rsidRDefault="00FC57A6" w:rsidP="00865DFB">
      <w:pPr>
        <w:pStyle w:val="Zkladntext"/>
        <w:spacing w:line="280" w:lineRule="atLeast"/>
        <w:ind w:left="851"/>
        <w:rPr>
          <w:rFonts w:eastAsia="Arial Unicode MS" w:cs="Arial"/>
          <w:sz w:val="20"/>
          <w:u w:val="single"/>
        </w:rPr>
      </w:pPr>
      <w:r w:rsidRPr="008435F2">
        <w:rPr>
          <w:rFonts w:eastAsia="Arial Unicode MS" w:cs="Arial"/>
          <w:sz w:val="20"/>
        </w:rPr>
        <w:t xml:space="preserve">Uchazeč je dále povinen v cenové nabídce (viz </w:t>
      </w:r>
      <w:r w:rsidRPr="00A13B86">
        <w:rPr>
          <w:rFonts w:eastAsia="Arial Unicode MS" w:cs="Arial"/>
          <w:sz w:val="20"/>
          <w:u w:val="single"/>
        </w:rPr>
        <w:t>Příloha č. 1</w:t>
      </w:r>
      <w:r w:rsidRPr="008435F2">
        <w:rPr>
          <w:rFonts w:eastAsia="Arial Unicode MS" w:cs="Arial"/>
          <w:sz w:val="20"/>
        </w:rPr>
        <w:t xml:space="preserve"> této zadávací dokumentace) uvést</w:t>
      </w:r>
      <w:r>
        <w:rPr>
          <w:rFonts w:eastAsia="Arial Unicode MS" w:cs="Arial"/>
          <w:sz w:val="20"/>
          <w:u w:val="single"/>
        </w:rPr>
        <w:t xml:space="preserve"> výši</w:t>
      </w:r>
      <w:r w:rsidR="006D3D75">
        <w:rPr>
          <w:rFonts w:eastAsia="Arial Unicode MS" w:cs="Arial"/>
          <w:sz w:val="20"/>
          <w:u w:val="single"/>
        </w:rPr>
        <w:t xml:space="preserve"> </w:t>
      </w:r>
      <w:r>
        <w:rPr>
          <w:rFonts w:eastAsia="Arial Unicode MS" w:cs="Arial"/>
          <w:sz w:val="20"/>
          <w:u w:val="single"/>
        </w:rPr>
        <w:t>měsíčního paušálního poplat</w:t>
      </w:r>
      <w:r w:rsidR="006D3D75">
        <w:rPr>
          <w:rFonts w:eastAsia="Arial Unicode MS" w:cs="Arial"/>
          <w:sz w:val="20"/>
          <w:u w:val="single"/>
        </w:rPr>
        <w:t>k</w:t>
      </w:r>
      <w:r>
        <w:rPr>
          <w:rFonts w:eastAsia="Arial Unicode MS" w:cs="Arial"/>
          <w:sz w:val="20"/>
          <w:u w:val="single"/>
        </w:rPr>
        <w:t>u</w:t>
      </w:r>
      <w:r w:rsidR="008408B6">
        <w:rPr>
          <w:rFonts w:eastAsia="Arial Unicode MS" w:cs="Arial"/>
          <w:sz w:val="20"/>
          <w:u w:val="single"/>
        </w:rPr>
        <w:t xml:space="preserve"> spojeného</w:t>
      </w:r>
      <w:r w:rsidR="006D3D75">
        <w:rPr>
          <w:rFonts w:eastAsia="Arial Unicode MS" w:cs="Arial"/>
          <w:sz w:val="20"/>
          <w:u w:val="single"/>
        </w:rPr>
        <w:t xml:space="preserve"> s</w:t>
      </w:r>
      <w:r w:rsidR="008408B6">
        <w:rPr>
          <w:rFonts w:eastAsia="Arial Unicode MS" w:cs="Arial"/>
          <w:sz w:val="20"/>
          <w:u w:val="single"/>
        </w:rPr>
        <w:t> </w:t>
      </w:r>
      <w:r w:rsidR="006D3D75">
        <w:rPr>
          <w:rFonts w:eastAsia="Arial Unicode MS" w:cs="Arial"/>
          <w:sz w:val="20"/>
          <w:u w:val="single"/>
        </w:rPr>
        <w:t>tarifem</w:t>
      </w:r>
      <w:r w:rsidR="008408B6">
        <w:rPr>
          <w:rFonts w:eastAsia="Arial Unicode MS" w:cs="Arial"/>
          <w:sz w:val="20"/>
          <w:u w:val="single"/>
        </w:rPr>
        <w:t>.</w:t>
      </w:r>
    </w:p>
    <w:p w:rsidR="007E3194" w:rsidRDefault="007E3194" w:rsidP="00865DFB">
      <w:pPr>
        <w:pStyle w:val="Zkladntext"/>
        <w:spacing w:line="280" w:lineRule="atLeast"/>
        <w:ind w:left="851"/>
        <w:rPr>
          <w:rFonts w:eastAsia="Arial Unicode MS" w:cs="Arial"/>
          <w:sz w:val="20"/>
          <w:u w:val="single"/>
        </w:rPr>
      </w:pPr>
    </w:p>
    <w:p w:rsidR="00264DF6" w:rsidRPr="00BC6222" w:rsidRDefault="00BE3DB5" w:rsidP="00CB0B29">
      <w:pPr>
        <w:pStyle w:val="Nadpis4"/>
        <w:shd w:val="clear" w:color="auto" w:fill="EEECE1" w:themeFill="background2"/>
        <w:spacing w:line="280" w:lineRule="atLeast"/>
        <w:rPr>
          <w:rFonts w:eastAsia="Arial Unicode MS"/>
        </w:rPr>
      </w:pPr>
      <w:r w:rsidRPr="00BC6222">
        <w:rPr>
          <w:rFonts w:eastAsia="Arial Unicode MS"/>
        </w:rPr>
        <w:t>Tarif s neomezeným vnitrostátním provozem</w:t>
      </w:r>
      <w:r w:rsidR="00264DF6" w:rsidRPr="00BC6222">
        <w:rPr>
          <w:rFonts w:eastAsia="Arial Unicode MS"/>
        </w:rPr>
        <w:t xml:space="preserve"> </w:t>
      </w:r>
    </w:p>
    <w:p w:rsidR="00CB0B29" w:rsidRDefault="00BE3DB5" w:rsidP="00865DFB">
      <w:pPr>
        <w:pStyle w:val="Zkladntext"/>
        <w:spacing w:line="280" w:lineRule="atLeast"/>
        <w:ind w:left="851"/>
        <w:rPr>
          <w:rFonts w:eastAsia="Arial Unicode MS" w:cs="Arial"/>
          <w:sz w:val="20"/>
        </w:rPr>
      </w:pPr>
      <w:r w:rsidRPr="00BC6222">
        <w:rPr>
          <w:rFonts w:eastAsia="Arial Unicode MS" w:cs="Arial"/>
          <w:sz w:val="20"/>
        </w:rPr>
        <w:t xml:space="preserve">V rámci tarifu s neomezeným vnitrostátním provozem zadavatel požaduje </w:t>
      </w:r>
      <w:r w:rsidRPr="0050023F">
        <w:rPr>
          <w:rFonts w:eastAsia="Arial Unicode MS" w:cs="Arial"/>
          <w:b/>
          <w:sz w:val="20"/>
          <w:u w:val="single"/>
        </w:rPr>
        <w:t>jednotnou paušální měsíční cenu tarifu</w:t>
      </w:r>
      <w:r w:rsidRPr="0050023F">
        <w:rPr>
          <w:rFonts w:eastAsia="Arial Unicode MS" w:cs="Arial"/>
          <w:b/>
          <w:sz w:val="20"/>
        </w:rPr>
        <w:t xml:space="preserve"> </w:t>
      </w:r>
      <w:r w:rsidRPr="00BC6222">
        <w:rPr>
          <w:rFonts w:eastAsia="Arial Unicode MS" w:cs="Arial"/>
          <w:sz w:val="20"/>
        </w:rPr>
        <w:t>za neomezené vnitros</w:t>
      </w:r>
      <w:r w:rsidR="00CB0B29">
        <w:rPr>
          <w:rFonts w:eastAsia="Arial Unicode MS" w:cs="Arial"/>
          <w:sz w:val="20"/>
        </w:rPr>
        <w:t xml:space="preserve">tátní volání a vnitrostátní SMS. </w:t>
      </w:r>
    </w:p>
    <w:p w:rsidR="00264DF6" w:rsidRPr="00C266CB" w:rsidRDefault="00CB0B29" w:rsidP="00865DFB">
      <w:pPr>
        <w:pStyle w:val="Zkladntext"/>
        <w:spacing w:line="280" w:lineRule="atLeast"/>
        <w:ind w:left="851"/>
        <w:rPr>
          <w:rFonts w:eastAsia="Arial Unicode MS" w:cs="Arial"/>
          <w:color w:val="FF0000"/>
          <w:sz w:val="20"/>
        </w:rPr>
      </w:pPr>
      <w:r>
        <w:rPr>
          <w:rFonts w:eastAsia="Arial Unicode MS" w:cs="Arial"/>
          <w:sz w:val="20"/>
        </w:rPr>
        <w:t>N</w:t>
      </w:r>
      <w:r w:rsidR="00BE3DB5" w:rsidRPr="00BC6222">
        <w:rPr>
          <w:rFonts w:eastAsia="Arial Unicode MS" w:cs="Arial"/>
          <w:sz w:val="20"/>
        </w:rPr>
        <w:t xml:space="preserve">ad rámec </w:t>
      </w:r>
      <w:r w:rsidR="0050023F">
        <w:rPr>
          <w:rFonts w:eastAsia="Arial Unicode MS" w:cs="Arial"/>
          <w:sz w:val="20"/>
        </w:rPr>
        <w:t xml:space="preserve">paušální </w:t>
      </w:r>
      <w:r>
        <w:rPr>
          <w:rFonts w:eastAsia="Arial Unicode MS" w:cs="Arial"/>
          <w:sz w:val="20"/>
        </w:rPr>
        <w:t xml:space="preserve">měsíční </w:t>
      </w:r>
      <w:r w:rsidR="00527B65">
        <w:rPr>
          <w:rFonts w:eastAsia="Arial Unicode MS" w:cs="Arial"/>
          <w:sz w:val="20"/>
        </w:rPr>
        <w:t>ceny tarifu budou</w:t>
      </w:r>
      <w:r w:rsidR="00BE3DB5" w:rsidRPr="00BC6222">
        <w:rPr>
          <w:rFonts w:eastAsia="Arial Unicode MS" w:cs="Arial"/>
          <w:sz w:val="20"/>
        </w:rPr>
        <w:t xml:space="preserve"> zadavatel</w:t>
      </w:r>
      <w:r w:rsidR="00527B65">
        <w:rPr>
          <w:rFonts w:eastAsia="Arial Unicode MS" w:cs="Arial"/>
          <w:sz w:val="20"/>
        </w:rPr>
        <w:t>é</w:t>
      </w:r>
      <w:r w:rsidR="00BE3DB5" w:rsidRPr="00BC6222">
        <w:rPr>
          <w:rFonts w:eastAsia="Arial Unicode MS" w:cs="Arial"/>
          <w:sz w:val="20"/>
        </w:rPr>
        <w:t xml:space="preserve"> hradit pouze rozsah dalších</w:t>
      </w:r>
      <w:r>
        <w:rPr>
          <w:rFonts w:eastAsia="Arial Unicode MS" w:cs="Arial"/>
          <w:sz w:val="20"/>
        </w:rPr>
        <w:t xml:space="preserve"> skutečně</w:t>
      </w:r>
      <w:r w:rsidR="00BE3DB5" w:rsidRPr="00BC6222">
        <w:rPr>
          <w:rFonts w:eastAsia="Arial Unicode MS" w:cs="Arial"/>
          <w:sz w:val="20"/>
        </w:rPr>
        <w:t xml:space="preserve"> odebraných </w:t>
      </w:r>
      <w:r w:rsidR="00BE3DB5" w:rsidRPr="00554FC8">
        <w:rPr>
          <w:rFonts w:eastAsia="Arial Unicode MS" w:cs="Arial"/>
          <w:sz w:val="20"/>
        </w:rPr>
        <w:t xml:space="preserve">služeb </w:t>
      </w:r>
      <w:r w:rsidR="00554FC8" w:rsidRPr="00554FC8">
        <w:rPr>
          <w:rFonts w:eastAsia="Arial Unicode MS" w:cs="Arial"/>
          <w:sz w:val="20"/>
        </w:rPr>
        <w:t xml:space="preserve">– tzv. </w:t>
      </w:r>
      <w:r w:rsidR="008408B6">
        <w:rPr>
          <w:rFonts w:eastAsia="Arial Unicode MS" w:cs="Arial"/>
          <w:sz w:val="20"/>
          <w:u w:val="single"/>
        </w:rPr>
        <w:t>D</w:t>
      </w:r>
      <w:r w:rsidR="00554FC8" w:rsidRPr="00825719">
        <w:rPr>
          <w:rFonts w:eastAsia="Arial Unicode MS" w:cs="Arial"/>
          <w:sz w:val="20"/>
          <w:u w:val="single"/>
        </w:rPr>
        <w:t>oplňkov</w:t>
      </w:r>
      <w:r w:rsidR="008408B6">
        <w:rPr>
          <w:rFonts w:eastAsia="Arial Unicode MS" w:cs="Arial"/>
          <w:sz w:val="20"/>
          <w:u w:val="single"/>
        </w:rPr>
        <w:t>é p</w:t>
      </w:r>
      <w:r w:rsidR="00B0170C" w:rsidRPr="00825719">
        <w:rPr>
          <w:rFonts w:eastAsia="Arial Unicode MS" w:cs="Arial"/>
          <w:sz w:val="20"/>
          <w:u w:val="single"/>
        </w:rPr>
        <w:t>lnění</w:t>
      </w:r>
      <w:r w:rsidR="008408B6">
        <w:rPr>
          <w:rFonts w:eastAsia="Arial Unicode MS" w:cs="Arial"/>
          <w:sz w:val="20"/>
          <w:u w:val="single"/>
        </w:rPr>
        <w:t xml:space="preserve"> S</w:t>
      </w:r>
      <w:r w:rsidR="00554FC8" w:rsidRPr="00825719">
        <w:rPr>
          <w:rFonts w:eastAsia="Arial Unicode MS" w:cs="Arial"/>
          <w:sz w:val="20"/>
          <w:u w:val="single"/>
        </w:rPr>
        <w:t>lužeb</w:t>
      </w:r>
      <w:r w:rsidR="0050023F">
        <w:rPr>
          <w:rFonts w:eastAsia="Arial Unicode MS" w:cs="Arial"/>
          <w:sz w:val="20"/>
        </w:rPr>
        <w:t xml:space="preserve"> (viz čl. II.</w:t>
      </w:r>
      <w:r w:rsidR="001054F5">
        <w:rPr>
          <w:rFonts w:eastAsia="Arial Unicode MS" w:cs="Arial"/>
          <w:sz w:val="20"/>
        </w:rPr>
        <w:t xml:space="preserve"> odst. 3</w:t>
      </w:r>
      <w:r w:rsidR="00554FC8" w:rsidRPr="00554FC8">
        <w:rPr>
          <w:rFonts w:eastAsia="Arial Unicode MS" w:cs="Arial"/>
          <w:sz w:val="20"/>
        </w:rPr>
        <w:t xml:space="preserve"> </w:t>
      </w:r>
      <w:r w:rsidR="00554FC8" w:rsidRPr="00554FC8">
        <w:rPr>
          <w:rFonts w:eastAsia="Arial Unicode MS" w:cs="Arial"/>
          <w:sz w:val="20"/>
          <w:u w:val="single"/>
        </w:rPr>
        <w:t>Přílohy č. 2</w:t>
      </w:r>
      <w:r w:rsidR="00554FC8" w:rsidRPr="00554FC8">
        <w:rPr>
          <w:rFonts w:eastAsia="Arial Unicode MS" w:cs="Arial"/>
          <w:sz w:val="20"/>
        </w:rPr>
        <w:t xml:space="preserve"> této zadávací dokumentace -</w:t>
      </w:r>
      <w:r w:rsidR="0050023F">
        <w:rPr>
          <w:rFonts w:eastAsia="Arial Unicode MS" w:cs="Arial"/>
          <w:sz w:val="20"/>
        </w:rPr>
        <w:t xml:space="preserve"> </w:t>
      </w:r>
      <w:r w:rsidR="00755697">
        <w:rPr>
          <w:rFonts w:eastAsia="Arial Unicode MS" w:cs="Arial"/>
          <w:i/>
          <w:sz w:val="20"/>
        </w:rPr>
        <w:t>Návrh</w:t>
      </w:r>
      <w:r w:rsidR="00554FC8" w:rsidRPr="00554FC8">
        <w:rPr>
          <w:rFonts w:eastAsia="Arial Unicode MS" w:cs="Arial"/>
          <w:i/>
          <w:sz w:val="20"/>
        </w:rPr>
        <w:t xml:space="preserve"> rámcové smlouvy</w:t>
      </w:r>
      <w:r w:rsidR="00F04919">
        <w:rPr>
          <w:rFonts w:eastAsia="Arial Unicode MS" w:cs="Arial"/>
          <w:i/>
          <w:sz w:val="20"/>
        </w:rPr>
        <w:t xml:space="preserve"> (závazný vzor)</w:t>
      </w:r>
      <w:r w:rsidR="00554FC8" w:rsidRPr="00554FC8">
        <w:rPr>
          <w:rFonts w:eastAsia="Arial Unicode MS" w:cs="Arial"/>
          <w:sz w:val="20"/>
        </w:rPr>
        <w:t xml:space="preserve">) </w:t>
      </w:r>
      <w:r w:rsidR="00BE3DB5" w:rsidRPr="00554FC8">
        <w:rPr>
          <w:rFonts w:eastAsia="Arial Unicode MS" w:cs="Arial"/>
          <w:sz w:val="20"/>
        </w:rPr>
        <w:t xml:space="preserve">oceněných jednotkovými cenami </w:t>
      </w:r>
      <w:r w:rsidR="00554FC8" w:rsidRPr="00554FC8">
        <w:rPr>
          <w:rFonts w:eastAsia="Arial Unicode MS" w:cs="Arial"/>
          <w:sz w:val="20"/>
        </w:rPr>
        <w:t>uchazeče (</w:t>
      </w:r>
      <w:r w:rsidR="00BE3DB5" w:rsidRPr="00554FC8">
        <w:rPr>
          <w:rFonts w:eastAsia="Arial Unicode MS" w:cs="Arial"/>
          <w:sz w:val="20"/>
        </w:rPr>
        <w:t>např. MMS, speciální barevné linky</w:t>
      </w:r>
      <w:r w:rsidR="00A016D7" w:rsidRPr="00554FC8">
        <w:rPr>
          <w:rFonts w:eastAsia="Arial Unicode MS" w:cs="Arial"/>
          <w:sz w:val="20"/>
        </w:rPr>
        <w:t xml:space="preserve">, hlasový roaming, datový roaming, </w:t>
      </w:r>
      <w:r w:rsidR="00B8029E" w:rsidRPr="00554FC8">
        <w:rPr>
          <w:rFonts w:eastAsia="Arial Unicode MS" w:cs="Arial"/>
          <w:sz w:val="20"/>
        </w:rPr>
        <w:t>mezinárodní</w:t>
      </w:r>
      <w:r w:rsidR="00A016D7" w:rsidRPr="00554FC8">
        <w:rPr>
          <w:rFonts w:eastAsia="Arial Unicode MS" w:cs="Arial"/>
          <w:sz w:val="20"/>
        </w:rPr>
        <w:t xml:space="preserve"> volání a</w:t>
      </w:r>
      <w:r w:rsidR="00681CD6">
        <w:rPr>
          <w:rFonts w:eastAsia="Arial Unicode MS" w:cs="Arial"/>
          <w:sz w:val="20"/>
        </w:rPr>
        <w:t> </w:t>
      </w:r>
      <w:r w:rsidR="00BE3DB5" w:rsidRPr="00554FC8">
        <w:rPr>
          <w:rFonts w:eastAsia="Arial Unicode MS" w:cs="Arial"/>
          <w:sz w:val="20"/>
        </w:rPr>
        <w:t>SMS</w:t>
      </w:r>
      <w:r w:rsidR="000C4FFB" w:rsidRPr="00554FC8">
        <w:rPr>
          <w:rFonts w:eastAsia="Arial Unicode MS" w:cs="Arial"/>
          <w:sz w:val="20"/>
        </w:rPr>
        <w:t xml:space="preserve"> atd.</w:t>
      </w:r>
      <w:r w:rsidR="00554FC8" w:rsidRPr="00554FC8">
        <w:rPr>
          <w:rFonts w:eastAsia="Arial Unicode MS" w:cs="Arial"/>
          <w:sz w:val="20"/>
        </w:rPr>
        <w:t xml:space="preserve"> běžně nabízených uchazečem)</w:t>
      </w:r>
      <w:r w:rsidR="000C4FFB" w:rsidRPr="00554FC8">
        <w:rPr>
          <w:rFonts w:eastAsia="Arial Unicode MS" w:cs="Arial"/>
          <w:sz w:val="20"/>
        </w:rPr>
        <w:t xml:space="preserve">, a to </w:t>
      </w:r>
      <w:r w:rsidR="00554FC8" w:rsidRPr="00554FC8">
        <w:rPr>
          <w:rFonts w:eastAsia="Arial Unicode MS" w:cs="Arial"/>
          <w:sz w:val="20"/>
        </w:rPr>
        <w:t xml:space="preserve">nejvýše za ceny uvedené </w:t>
      </w:r>
      <w:r w:rsidR="00F86945" w:rsidRPr="00F86945">
        <w:rPr>
          <w:rFonts w:eastAsia="Arial Unicode MS" w:cs="Arial"/>
          <w:sz w:val="20"/>
        </w:rPr>
        <w:t xml:space="preserve">v aktuálně platném </w:t>
      </w:r>
      <w:r w:rsidR="00F86945">
        <w:rPr>
          <w:rFonts w:eastAsia="Arial Unicode MS" w:cs="Arial"/>
          <w:sz w:val="20"/>
        </w:rPr>
        <w:t xml:space="preserve">ceníku </w:t>
      </w:r>
      <w:r w:rsidR="00825719">
        <w:rPr>
          <w:rFonts w:eastAsia="Arial Unicode MS" w:cs="Arial"/>
          <w:sz w:val="20"/>
        </w:rPr>
        <w:t xml:space="preserve">služeb uchazeče </w:t>
      </w:r>
      <w:r w:rsidR="00F86945">
        <w:rPr>
          <w:rFonts w:eastAsia="Arial Unicode MS" w:cs="Arial"/>
          <w:sz w:val="20"/>
        </w:rPr>
        <w:t>pro firemní klienty.</w:t>
      </w:r>
      <w:r w:rsidR="007E3194">
        <w:rPr>
          <w:rFonts w:eastAsia="Arial Unicode MS" w:cs="Arial"/>
          <w:sz w:val="20"/>
        </w:rPr>
        <w:t xml:space="preserve"> </w:t>
      </w:r>
    </w:p>
    <w:p w:rsidR="00825719" w:rsidRDefault="00BE3DB5" w:rsidP="00865DFB">
      <w:pPr>
        <w:pStyle w:val="Zkladntext"/>
        <w:spacing w:line="280" w:lineRule="atLeast"/>
        <w:ind w:left="851"/>
      </w:pPr>
      <w:r w:rsidRPr="00BC6222">
        <w:rPr>
          <w:rFonts w:eastAsia="Arial Unicode MS" w:cs="Arial"/>
          <w:sz w:val="20"/>
        </w:rPr>
        <w:lastRenderedPageBreak/>
        <w:t xml:space="preserve">V rámci uvedeného </w:t>
      </w:r>
      <w:r w:rsidR="0050023F">
        <w:rPr>
          <w:rFonts w:eastAsia="Arial Unicode MS" w:cs="Arial"/>
          <w:sz w:val="20"/>
        </w:rPr>
        <w:t xml:space="preserve">paušálního měsíčního </w:t>
      </w:r>
      <w:r w:rsidRPr="00BC6222">
        <w:rPr>
          <w:rFonts w:eastAsia="Arial Unicode MS" w:cs="Arial"/>
          <w:sz w:val="20"/>
        </w:rPr>
        <w:t>tarifu</w:t>
      </w:r>
      <w:r w:rsidR="000C4FFB">
        <w:rPr>
          <w:rFonts w:eastAsia="Arial Unicode MS" w:cs="Arial"/>
          <w:sz w:val="20"/>
        </w:rPr>
        <w:t xml:space="preserve"> musí být</w:t>
      </w:r>
      <w:r w:rsidRPr="00BC6222">
        <w:rPr>
          <w:rFonts w:eastAsia="Arial Unicode MS" w:cs="Arial"/>
          <w:sz w:val="20"/>
        </w:rPr>
        <w:t xml:space="preserve"> garantována nabídková cena uvedená uchazečem </w:t>
      </w:r>
      <w:r w:rsidR="000C4FFB">
        <w:rPr>
          <w:rFonts w:eastAsia="Arial Unicode MS" w:cs="Arial"/>
          <w:sz w:val="20"/>
        </w:rPr>
        <w:t>v </w:t>
      </w:r>
      <w:r w:rsidR="000C4FFB" w:rsidRPr="000C4FFB">
        <w:rPr>
          <w:rFonts w:eastAsia="Arial Unicode MS" w:cs="Arial"/>
          <w:sz w:val="20"/>
          <w:u w:val="single"/>
        </w:rPr>
        <w:t>Příloze</w:t>
      </w:r>
      <w:r w:rsidRPr="000C4FFB">
        <w:rPr>
          <w:rFonts w:eastAsia="Arial Unicode MS" w:cs="Arial"/>
          <w:sz w:val="20"/>
          <w:u w:val="single"/>
        </w:rPr>
        <w:t xml:space="preserve"> č.</w:t>
      </w:r>
      <w:r w:rsidR="000C4FFB" w:rsidRPr="000C4FFB">
        <w:rPr>
          <w:rFonts w:eastAsia="Arial Unicode MS" w:cs="Arial"/>
          <w:sz w:val="20"/>
          <w:u w:val="single"/>
        </w:rPr>
        <w:t> </w:t>
      </w:r>
      <w:r w:rsidRPr="000C4FFB">
        <w:rPr>
          <w:rFonts w:eastAsia="Arial Unicode MS" w:cs="Arial"/>
          <w:sz w:val="20"/>
          <w:u w:val="single"/>
        </w:rPr>
        <w:t>1</w:t>
      </w:r>
      <w:r w:rsidRPr="00B8029E">
        <w:rPr>
          <w:rFonts w:eastAsia="Arial Unicode MS" w:cs="Arial"/>
          <w:sz w:val="20"/>
        </w:rPr>
        <w:t xml:space="preserve"> </w:t>
      </w:r>
      <w:r w:rsidRPr="00BC6222">
        <w:rPr>
          <w:rFonts w:eastAsia="Arial Unicode MS" w:cs="Arial"/>
          <w:sz w:val="20"/>
        </w:rPr>
        <w:t xml:space="preserve">této zadávací dokumentace </w:t>
      </w:r>
      <w:r w:rsidR="000C4FFB" w:rsidRPr="000C4FFB">
        <w:rPr>
          <w:rFonts w:eastAsia="Arial Unicode MS" w:cs="Arial"/>
          <w:sz w:val="20"/>
        </w:rPr>
        <w:t xml:space="preserve">- </w:t>
      </w:r>
      <w:r w:rsidR="000C5D5E" w:rsidRPr="000C5D5E">
        <w:rPr>
          <w:rFonts w:cs="Arial"/>
          <w:i/>
          <w:sz w:val="20"/>
        </w:rPr>
        <w:t>Položkový rozpočet vč.</w:t>
      </w:r>
      <w:r w:rsidR="00681CD6">
        <w:rPr>
          <w:rFonts w:cs="Arial"/>
          <w:i/>
          <w:sz w:val="20"/>
        </w:rPr>
        <w:t> </w:t>
      </w:r>
      <w:r w:rsidR="000C5D5E">
        <w:rPr>
          <w:rFonts w:cs="Arial"/>
          <w:i/>
          <w:sz w:val="20"/>
        </w:rPr>
        <w:t>objemů</w:t>
      </w:r>
      <w:r w:rsidR="000C5D5E" w:rsidRPr="00B03C19">
        <w:rPr>
          <w:rFonts w:cs="Arial"/>
          <w:i/>
          <w:sz w:val="20"/>
        </w:rPr>
        <w:t xml:space="preserve"> služeb</w:t>
      </w:r>
      <w:r w:rsidR="000C4FFB">
        <w:rPr>
          <w:rFonts w:eastAsia="Arial Unicode MS" w:cs="Arial"/>
          <w:sz w:val="20"/>
        </w:rPr>
        <w:t>, a</w:t>
      </w:r>
      <w:r w:rsidR="0050023F">
        <w:rPr>
          <w:rFonts w:eastAsia="Arial Unicode MS" w:cs="Arial"/>
          <w:sz w:val="20"/>
        </w:rPr>
        <w:t> </w:t>
      </w:r>
      <w:r w:rsidR="000C4FFB">
        <w:rPr>
          <w:rFonts w:eastAsia="Arial Unicode MS" w:cs="Arial"/>
          <w:sz w:val="20"/>
        </w:rPr>
        <w:t xml:space="preserve">to </w:t>
      </w:r>
      <w:r w:rsidRPr="00BC6222">
        <w:rPr>
          <w:rFonts w:eastAsia="Arial Unicode MS" w:cs="Arial"/>
          <w:sz w:val="20"/>
        </w:rPr>
        <w:t xml:space="preserve">po celou dobu platnosti </w:t>
      </w:r>
      <w:r w:rsidR="000C4FFB">
        <w:rPr>
          <w:rFonts w:eastAsia="Arial Unicode MS" w:cs="Arial"/>
          <w:sz w:val="20"/>
        </w:rPr>
        <w:t xml:space="preserve">a účinnosti </w:t>
      </w:r>
      <w:r w:rsidR="00B8029E">
        <w:rPr>
          <w:rFonts w:eastAsia="Arial Unicode MS" w:cs="Arial"/>
          <w:sz w:val="20"/>
        </w:rPr>
        <w:t xml:space="preserve">rámcové </w:t>
      </w:r>
      <w:r w:rsidRPr="00BC6222">
        <w:rPr>
          <w:rFonts w:eastAsia="Arial Unicode MS" w:cs="Arial"/>
          <w:sz w:val="20"/>
        </w:rPr>
        <w:t>smlouvy</w:t>
      </w:r>
      <w:r w:rsidR="000C4FFB">
        <w:rPr>
          <w:rFonts w:eastAsia="Arial Unicode MS" w:cs="Arial"/>
          <w:sz w:val="20"/>
        </w:rPr>
        <w:t xml:space="preserve"> na plnění veřejné zakázky</w:t>
      </w:r>
      <w:r w:rsidR="00825719">
        <w:rPr>
          <w:rFonts w:eastAsia="Arial Unicode MS" w:cs="Arial"/>
          <w:sz w:val="20"/>
        </w:rPr>
        <w:t xml:space="preserve"> (resp. dílčích smluv)</w:t>
      </w:r>
      <w:r w:rsidRPr="00BC6222">
        <w:rPr>
          <w:rFonts w:eastAsia="Arial Unicode MS" w:cs="Arial"/>
          <w:sz w:val="20"/>
        </w:rPr>
        <w:t>.</w:t>
      </w:r>
      <w:r w:rsidR="00822B91" w:rsidRPr="00822B91">
        <w:t xml:space="preserve"> </w:t>
      </w:r>
    </w:p>
    <w:p w:rsidR="00321E68" w:rsidRPr="00BC6222" w:rsidDel="00015CD3" w:rsidRDefault="00822B91" w:rsidP="00865DFB">
      <w:pPr>
        <w:pStyle w:val="Zkladntext"/>
        <w:spacing w:line="280" w:lineRule="atLeast"/>
        <w:ind w:left="851"/>
        <w:rPr>
          <w:del w:id="23" w:author="Mesarčová Veronika Mgr. (MPSV)" w:date="2016-05-10T15:02:00Z"/>
          <w:rFonts w:eastAsia="Arial Unicode MS" w:cs="Arial"/>
          <w:sz w:val="20"/>
        </w:rPr>
      </w:pPr>
      <w:del w:id="24" w:author="Mesarčová Veronika Mgr. (MPSV)" w:date="2016-05-10T15:02:00Z">
        <w:r w:rsidRPr="00822B91" w:rsidDel="00015CD3">
          <w:rPr>
            <w:rFonts w:eastAsia="Arial Unicode MS" w:cs="Arial"/>
            <w:sz w:val="20"/>
          </w:rPr>
          <w:delText xml:space="preserve">V případě, že SIM </w:delText>
        </w:r>
        <w:r w:rsidR="007B6239" w:rsidDel="00015CD3">
          <w:rPr>
            <w:rFonts w:eastAsia="Arial Unicode MS" w:cs="Arial"/>
            <w:sz w:val="20"/>
          </w:rPr>
          <w:delText xml:space="preserve">karta </w:delText>
        </w:r>
        <w:r w:rsidRPr="00822B91" w:rsidDel="00015CD3">
          <w:rPr>
            <w:rFonts w:eastAsia="Arial Unicode MS" w:cs="Arial"/>
            <w:sz w:val="20"/>
          </w:rPr>
          <w:delText>bude používána</w:delText>
        </w:r>
        <w:r w:rsidDel="00015CD3">
          <w:rPr>
            <w:rFonts w:eastAsia="Arial Unicode MS" w:cs="Arial"/>
            <w:sz w:val="20"/>
          </w:rPr>
          <w:delText xml:space="preserve"> </w:delText>
        </w:r>
        <w:r w:rsidRPr="00822B91" w:rsidDel="00015CD3">
          <w:rPr>
            <w:rFonts w:eastAsia="Arial Unicode MS" w:cs="Arial"/>
            <w:sz w:val="20"/>
          </w:rPr>
          <w:delText xml:space="preserve">jen část měsíce, </w:delText>
        </w:r>
        <w:r w:rsidDel="00015CD3">
          <w:rPr>
            <w:rFonts w:eastAsia="Arial Unicode MS" w:cs="Arial"/>
            <w:sz w:val="20"/>
          </w:rPr>
          <w:delText>je uchazeč povinen</w:delText>
        </w:r>
        <w:r w:rsidRPr="00822B91" w:rsidDel="00015CD3">
          <w:rPr>
            <w:rFonts w:eastAsia="Arial Unicode MS" w:cs="Arial"/>
            <w:sz w:val="20"/>
          </w:rPr>
          <w:delText xml:space="preserve"> účtovat poměrnou část měsíční paušální platby za</w:delText>
        </w:r>
        <w:r w:rsidR="00825719" w:rsidDel="00015CD3">
          <w:rPr>
            <w:rFonts w:eastAsia="Arial Unicode MS" w:cs="Arial"/>
            <w:sz w:val="20"/>
          </w:rPr>
          <w:delText xml:space="preserve"> příslušný</w:delText>
        </w:r>
        <w:r w:rsidRPr="00822B91" w:rsidDel="00015CD3">
          <w:rPr>
            <w:rFonts w:eastAsia="Arial Unicode MS" w:cs="Arial"/>
            <w:sz w:val="20"/>
          </w:rPr>
          <w:delText xml:space="preserve"> tarif.</w:delText>
        </w:r>
      </w:del>
    </w:p>
    <w:p w:rsidR="00EE238C" w:rsidRPr="00BC6222" w:rsidRDefault="00EE238C" w:rsidP="00B8029E">
      <w:pPr>
        <w:pStyle w:val="Nadpis3"/>
        <w:shd w:val="clear" w:color="auto" w:fill="DDD9C3" w:themeFill="background2" w:themeFillShade="E6"/>
        <w:tabs>
          <w:tab w:val="clear" w:pos="851"/>
          <w:tab w:val="num" w:pos="567"/>
        </w:tabs>
        <w:spacing w:line="280" w:lineRule="atLeast"/>
        <w:ind w:left="714" w:hanging="714"/>
      </w:pPr>
      <w:bookmarkStart w:id="25" w:name="_Toc446332391"/>
      <w:r w:rsidRPr="00BC6222">
        <w:t>Bezplatné zřízení a poskytování virtuální privátní sítě (VPS)</w:t>
      </w:r>
      <w:bookmarkEnd w:id="25"/>
    </w:p>
    <w:p w:rsidR="00B8029E"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ada</w:t>
      </w:r>
      <w:r>
        <w:rPr>
          <w:rFonts w:eastAsia="Arial Unicode MS" w:cs="Arial"/>
          <w:sz w:val="20"/>
        </w:rPr>
        <w:t>vatel požaduje, aby uchazeč propojil</w:t>
      </w:r>
      <w:r w:rsidR="00EE238C" w:rsidRPr="00BC6222">
        <w:rPr>
          <w:rFonts w:eastAsia="Arial Unicode MS" w:cs="Arial"/>
          <w:sz w:val="20"/>
        </w:rPr>
        <w:t xml:space="preserve"> všechny </w:t>
      </w:r>
      <w:r w:rsidR="00433E96" w:rsidRPr="00BC6222">
        <w:rPr>
          <w:rFonts w:eastAsia="Arial Unicode MS" w:cs="Arial"/>
          <w:sz w:val="20"/>
        </w:rPr>
        <w:t xml:space="preserve">SIM karty </w:t>
      </w:r>
      <w:r w:rsidR="00EE238C" w:rsidRPr="00BC6222">
        <w:rPr>
          <w:rFonts w:eastAsia="Arial Unicode MS" w:cs="Arial"/>
          <w:sz w:val="20"/>
        </w:rPr>
        <w:t>zadavatelů</w:t>
      </w:r>
      <w:r>
        <w:rPr>
          <w:rFonts w:eastAsia="Arial Unicode MS" w:cs="Arial"/>
          <w:sz w:val="20"/>
        </w:rPr>
        <w:t xml:space="preserve"> </w:t>
      </w:r>
      <w:r w:rsidR="0050023F">
        <w:rPr>
          <w:rFonts w:eastAsia="Arial Unicode MS" w:cs="Arial"/>
          <w:sz w:val="20"/>
        </w:rPr>
        <w:t>zapojených</w:t>
      </w:r>
      <w:r w:rsidR="00EE238C" w:rsidRPr="00BC6222">
        <w:rPr>
          <w:rFonts w:eastAsia="Arial Unicode MS" w:cs="Arial"/>
          <w:sz w:val="20"/>
        </w:rPr>
        <w:t xml:space="preserve"> do</w:t>
      </w:r>
      <w:r>
        <w:rPr>
          <w:rFonts w:eastAsia="Arial Unicode MS" w:cs="Arial"/>
          <w:sz w:val="20"/>
        </w:rPr>
        <w:t xml:space="preserve"> této veřejné zakázky </w:t>
      </w:r>
      <w:r w:rsidR="00825719">
        <w:rPr>
          <w:rFonts w:eastAsia="Arial Unicode MS" w:cs="Arial"/>
          <w:sz w:val="20"/>
        </w:rPr>
        <w:t xml:space="preserve">(viz tabulka Tab. 1) </w:t>
      </w:r>
      <w:r>
        <w:rPr>
          <w:rFonts w:eastAsia="Arial Unicode MS" w:cs="Arial"/>
          <w:sz w:val="20"/>
        </w:rPr>
        <w:t>do</w:t>
      </w:r>
      <w:r w:rsidR="00EE238C" w:rsidRPr="00BC6222">
        <w:rPr>
          <w:rFonts w:eastAsia="Arial Unicode MS" w:cs="Arial"/>
          <w:sz w:val="20"/>
        </w:rPr>
        <w:t xml:space="preserve"> jedné virtuální sítě (VPS).</w:t>
      </w:r>
      <w:r>
        <w:rPr>
          <w:rFonts w:eastAsia="Arial Unicode MS" w:cs="Arial"/>
          <w:sz w:val="20"/>
        </w:rPr>
        <w:t xml:space="preserve"> </w:t>
      </w:r>
    </w:p>
    <w:p w:rsidR="000C4FFB"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w:t>
      </w:r>
      <w:r w:rsidR="00EE238C" w:rsidRPr="0050023F">
        <w:rPr>
          <w:rFonts w:eastAsia="Arial Unicode MS" w:cs="Arial"/>
          <w:sz w:val="20"/>
          <w:u w:val="single"/>
        </w:rPr>
        <w:t>nulové zřizovací poplatky</w:t>
      </w:r>
      <w:r w:rsidR="00EE238C" w:rsidRPr="00BC6222">
        <w:rPr>
          <w:rFonts w:eastAsia="Arial Unicode MS" w:cs="Arial"/>
          <w:sz w:val="20"/>
        </w:rPr>
        <w:t xml:space="preserve"> </w:t>
      </w:r>
      <w:r w:rsidR="00EE238C" w:rsidRPr="00616E24">
        <w:rPr>
          <w:rFonts w:eastAsia="Arial Unicode MS" w:cs="Arial"/>
          <w:sz w:val="20"/>
        </w:rPr>
        <w:t>a</w:t>
      </w:r>
      <w:r w:rsidRPr="00616E24">
        <w:rPr>
          <w:rFonts w:eastAsia="Arial Unicode MS" w:cs="Arial"/>
          <w:sz w:val="20"/>
        </w:rPr>
        <w:t> </w:t>
      </w:r>
      <w:r w:rsidR="00EE238C" w:rsidRPr="00616E24">
        <w:rPr>
          <w:rFonts w:eastAsia="Arial Unicode MS" w:cs="Arial"/>
          <w:sz w:val="20"/>
        </w:rPr>
        <w:t xml:space="preserve">zřízení VPS do 30 </w:t>
      </w:r>
      <w:r w:rsidRPr="00616E24">
        <w:rPr>
          <w:rFonts w:eastAsia="Arial Unicode MS" w:cs="Arial"/>
          <w:sz w:val="20"/>
        </w:rPr>
        <w:t xml:space="preserve">kalendářních </w:t>
      </w:r>
      <w:r w:rsidR="00EE238C" w:rsidRPr="00616E24">
        <w:rPr>
          <w:rFonts w:eastAsia="Arial Unicode MS" w:cs="Arial"/>
          <w:sz w:val="20"/>
        </w:rPr>
        <w:t xml:space="preserve">dnů </w:t>
      </w:r>
      <w:r w:rsidRPr="00616E24">
        <w:rPr>
          <w:rFonts w:eastAsia="Arial Unicode MS" w:cs="Arial"/>
          <w:sz w:val="20"/>
        </w:rPr>
        <w:t>ode dne uzavření</w:t>
      </w:r>
      <w:r w:rsidR="00825719" w:rsidRPr="00616E24">
        <w:rPr>
          <w:rFonts w:eastAsia="Arial Unicode MS" w:cs="Arial"/>
          <w:sz w:val="20"/>
        </w:rPr>
        <w:t xml:space="preserve"> rámcové</w:t>
      </w:r>
      <w:r w:rsidR="00EE238C" w:rsidRPr="00616E24">
        <w:rPr>
          <w:rFonts w:eastAsia="Arial Unicode MS" w:cs="Arial"/>
          <w:sz w:val="20"/>
        </w:rPr>
        <w:t xml:space="preserve"> smlouvy</w:t>
      </w:r>
      <w:r w:rsidRPr="00616E24">
        <w:rPr>
          <w:rFonts w:eastAsia="Arial Unicode MS" w:cs="Arial"/>
          <w:sz w:val="20"/>
        </w:rPr>
        <w:t xml:space="preserve"> na plnění veřejné zakázky</w:t>
      </w:r>
      <w:r w:rsidR="00EE238C" w:rsidRPr="00616E24">
        <w:rPr>
          <w:rFonts w:eastAsia="Arial Unicode MS" w:cs="Arial"/>
          <w:sz w:val="20"/>
        </w:rPr>
        <w:t xml:space="preserve">. </w:t>
      </w:r>
    </w:p>
    <w:p w:rsidR="00527B65" w:rsidRDefault="000C4FFB" w:rsidP="00822B91">
      <w:pPr>
        <w:pStyle w:val="Zkladntext"/>
        <w:spacing w:line="280" w:lineRule="atLeast"/>
        <w:ind w:left="567"/>
        <w:rPr>
          <w:rFonts w:eastAsia="Arial Unicode MS" w:cs="Arial"/>
          <w:sz w:val="20"/>
        </w:rPr>
      </w:pPr>
      <w:r>
        <w:rPr>
          <w:rFonts w:eastAsia="Arial Unicode MS" w:cs="Arial"/>
          <w:sz w:val="20"/>
        </w:rPr>
        <w:t xml:space="preserve">Zadavatel rovněž požaduje </w:t>
      </w:r>
      <w:r w:rsidRPr="007B6239">
        <w:rPr>
          <w:rFonts w:eastAsia="Arial Unicode MS" w:cs="Arial"/>
          <w:sz w:val="20"/>
          <w:u w:val="single"/>
        </w:rPr>
        <w:t xml:space="preserve">bezplatné </w:t>
      </w:r>
      <w:r w:rsidR="00EE238C" w:rsidRPr="007B6239">
        <w:rPr>
          <w:rFonts w:eastAsia="Arial Unicode MS" w:cs="Arial"/>
          <w:sz w:val="20"/>
          <w:u w:val="single"/>
        </w:rPr>
        <w:t>volání v rámci VPS</w:t>
      </w:r>
      <w:r w:rsidR="00EE238C" w:rsidRPr="00BC6222">
        <w:rPr>
          <w:rFonts w:eastAsia="Arial Unicode MS" w:cs="Arial"/>
          <w:b/>
          <w:sz w:val="20"/>
        </w:rPr>
        <w:t xml:space="preserve"> </w:t>
      </w:r>
      <w:r w:rsidR="00EE238C" w:rsidRPr="00BC6222">
        <w:rPr>
          <w:rFonts w:eastAsia="Arial Unicode MS" w:cs="Arial"/>
          <w:sz w:val="20"/>
        </w:rPr>
        <w:t>pro všechny SIM karty zadavatelů a</w:t>
      </w:r>
      <w:r w:rsidR="008408B6">
        <w:rPr>
          <w:rFonts w:eastAsia="Arial Unicode MS" w:cs="Arial"/>
          <w:sz w:val="20"/>
        </w:rPr>
        <w:t> </w:t>
      </w:r>
      <w:r w:rsidR="00EE238C" w:rsidRPr="00BC6222">
        <w:rPr>
          <w:rFonts w:eastAsia="Arial Unicode MS" w:cs="Arial"/>
          <w:sz w:val="20"/>
        </w:rPr>
        <w:t xml:space="preserve">pro </w:t>
      </w:r>
      <w:r w:rsidR="00EE238C" w:rsidRPr="00822B91">
        <w:rPr>
          <w:rFonts w:eastAsia="Arial Unicode MS" w:cs="Arial"/>
          <w:sz w:val="20"/>
          <w:u w:val="single"/>
        </w:rPr>
        <w:t>neomezený objem volání</w:t>
      </w:r>
      <w:r w:rsidR="00EE238C" w:rsidRPr="00BC6222">
        <w:rPr>
          <w:rFonts w:eastAsia="Arial Unicode MS" w:cs="Arial"/>
          <w:sz w:val="20"/>
        </w:rPr>
        <w:t xml:space="preserve"> v rámci VPS. </w:t>
      </w:r>
      <w:r w:rsidR="00AD2394" w:rsidRPr="00AD2394">
        <w:rPr>
          <w:rFonts w:eastAsia="Arial Unicode MS" w:cs="Arial"/>
          <w:sz w:val="20"/>
        </w:rPr>
        <w:t>Zřízení VPS bude uchazečem zadavateli neprodleně oznámeno e-mailem.</w:t>
      </w:r>
    </w:p>
    <w:p w:rsidR="00822B91" w:rsidRPr="00822B91" w:rsidRDefault="00EE238C" w:rsidP="00527B65">
      <w:pPr>
        <w:pStyle w:val="Zkladntext"/>
        <w:spacing w:line="280" w:lineRule="atLeast"/>
        <w:ind w:left="567"/>
        <w:rPr>
          <w:rFonts w:cs="Arial"/>
          <w:sz w:val="20"/>
        </w:rPr>
      </w:pPr>
      <w:r w:rsidRPr="00BC6222">
        <w:rPr>
          <w:rFonts w:cs="Arial"/>
          <w:sz w:val="20"/>
        </w:rPr>
        <w:t xml:space="preserve">Celkový počet minut provolaných v rámci VPS napříč </w:t>
      </w:r>
      <w:r w:rsidR="000C4FFB">
        <w:rPr>
          <w:rFonts w:cs="Arial"/>
          <w:sz w:val="20"/>
        </w:rPr>
        <w:t>zadavateli</w:t>
      </w:r>
      <w:r w:rsidR="00825719">
        <w:rPr>
          <w:rFonts w:cs="Arial"/>
          <w:sz w:val="20"/>
        </w:rPr>
        <w:t xml:space="preserve"> je uveden ve výše uvedené tabulce Tab.</w:t>
      </w:r>
      <w:r w:rsidR="00527B65">
        <w:rPr>
          <w:rFonts w:cs="Arial"/>
          <w:sz w:val="20"/>
        </w:rPr>
        <w:t xml:space="preserve"> 2. </w:t>
      </w:r>
      <w:r w:rsidR="00822B91" w:rsidRPr="00822B91">
        <w:rPr>
          <w:rFonts w:cs="Arial"/>
          <w:sz w:val="20"/>
        </w:rPr>
        <w:t xml:space="preserve">Celkový počet minut provolaných v rámci VPS činí v současné době </w:t>
      </w:r>
      <w:r w:rsidR="00822B91">
        <w:rPr>
          <w:rFonts w:cs="Arial"/>
          <w:sz w:val="20"/>
        </w:rPr>
        <w:t>1</w:t>
      </w:r>
      <w:r w:rsidR="00822B91" w:rsidRPr="00822B91">
        <w:rPr>
          <w:rFonts w:cs="Arial"/>
          <w:sz w:val="20"/>
        </w:rPr>
        <w:t>7% z</w:t>
      </w:r>
      <w:r w:rsidR="00527B65">
        <w:rPr>
          <w:rFonts w:cs="Arial"/>
          <w:sz w:val="20"/>
        </w:rPr>
        <w:t> </w:t>
      </w:r>
      <w:r w:rsidR="00822B91" w:rsidRPr="00822B91">
        <w:rPr>
          <w:rFonts w:cs="Arial"/>
          <w:sz w:val="20"/>
        </w:rPr>
        <w:t>celkového objemu odchozích hovorů do všech sítí v</w:t>
      </w:r>
      <w:r w:rsidR="00822B91">
        <w:rPr>
          <w:rFonts w:cs="Arial"/>
          <w:sz w:val="20"/>
        </w:rPr>
        <w:t> </w:t>
      </w:r>
      <w:r w:rsidR="00822B91" w:rsidRPr="00822B91">
        <w:rPr>
          <w:rFonts w:cs="Arial"/>
          <w:sz w:val="20"/>
        </w:rPr>
        <w:t>Č</w:t>
      </w:r>
      <w:r w:rsidR="00822B91">
        <w:rPr>
          <w:rFonts w:cs="Arial"/>
          <w:sz w:val="20"/>
        </w:rPr>
        <w:t>eské republiky</w:t>
      </w:r>
      <w:r w:rsidR="00822B91" w:rsidRPr="00822B91">
        <w:rPr>
          <w:rFonts w:cs="Arial"/>
          <w:sz w:val="20"/>
        </w:rPr>
        <w:t>.</w:t>
      </w:r>
    </w:p>
    <w:p w:rsidR="00EE238C" w:rsidRDefault="00EE238C" w:rsidP="008C4E59">
      <w:pPr>
        <w:pStyle w:val="Zkladntext"/>
        <w:spacing w:line="280" w:lineRule="atLeast"/>
        <w:ind w:left="567"/>
        <w:rPr>
          <w:rFonts w:cs="Arial"/>
          <w:sz w:val="20"/>
        </w:rPr>
      </w:pPr>
      <w:r w:rsidRPr="00F85BBF">
        <w:rPr>
          <w:rFonts w:cs="Arial"/>
          <w:sz w:val="20"/>
        </w:rPr>
        <w:t>Zadavatel</w:t>
      </w:r>
      <w:r w:rsidR="00187A42" w:rsidRPr="00F85BBF">
        <w:rPr>
          <w:rFonts w:cs="Arial"/>
          <w:sz w:val="20"/>
        </w:rPr>
        <w:t>é si vyhrazují</w:t>
      </w:r>
      <w:r w:rsidRPr="00F85BBF">
        <w:rPr>
          <w:rFonts w:cs="Arial"/>
          <w:sz w:val="20"/>
        </w:rPr>
        <w:t xml:space="preserve"> právo množství </w:t>
      </w:r>
      <w:r w:rsidR="00527B65">
        <w:rPr>
          <w:rFonts w:cs="Arial"/>
          <w:sz w:val="20"/>
        </w:rPr>
        <w:t xml:space="preserve">provolaných minut v rámci VPS </w:t>
      </w:r>
      <w:r w:rsidR="00187A42" w:rsidRPr="00F85BBF">
        <w:rPr>
          <w:rFonts w:eastAsia="Arial Unicode MS" w:cs="Arial"/>
          <w:sz w:val="20"/>
        </w:rPr>
        <w:t>po dobu platnosti a</w:t>
      </w:r>
      <w:r w:rsidR="00527B65">
        <w:rPr>
          <w:rFonts w:eastAsia="Arial Unicode MS" w:cs="Arial"/>
          <w:sz w:val="20"/>
        </w:rPr>
        <w:t> </w:t>
      </w:r>
      <w:r w:rsidR="00187A42" w:rsidRPr="00F85BBF">
        <w:rPr>
          <w:rFonts w:eastAsia="Arial Unicode MS" w:cs="Arial"/>
          <w:sz w:val="20"/>
        </w:rPr>
        <w:t xml:space="preserve">účinnosti </w:t>
      </w:r>
      <w:r w:rsidR="00B8029E" w:rsidRPr="00F85BBF">
        <w:rPr>
          <w:rFonts w:eastAsia="Arial Unicode MS" w:cs="Arial"/>
          <w:sz w:val="20"/>
        </w:rPr>
        <w:t xml:space="preserve">rámcové </w:t>
      </w:r>
      <w:r w:rsidR="00187A42" w:rsidRPr="00F85BBF">
        <w:rPr>
          <w:rFonts w:eastAsia="Arial Unicode MS" w:cs="Arial"/>
          <w:sz w:val="20"/>
        </w:rPr>
        <w:t>smlouvy na</w:t>
      </w:r>
      <w:r w:rsidR="00822B91" w:rsidRPr="00F85BBF">
        <w:rPr>
          <w:rFonts w:eastAsia="Arial Unicode MS" w:cs="Arial"/>
          <w:sz w:val="20"/>
        </w:rPr>
        <w:t> </w:t>
      </w:r>
      <w:r w:rsidR="00187A42" w:rsidRPr="00F85BBF">
        <w:rPr>
          <w:rFonts w:eastAsia="Arial Unicode MS" w:cs="Arial"/>
          <w:sz w:val="20"/>
        </w:rPr>
        <w:t xml:space="preserve">plnění veřejné zakázky </w:t>
      </w:r>
      <w:r w:rsidR="00825719" w:rsidRPr="00F85BBF">
        <w:rPr>
          <w:rFonts w:eastAsia="Arial Unicode MS" w:cs="Arial"/>
          <w:sz w:val="20"/>
        </w:rPr>
        <w:t xml:space="preserve">(resp. dílčích smluv) </w:t>
      </w:r>
      <w:r w:rsidR="00D9129B" w:rsidRPr="00F85BBF">
        <w:rPr>
          <w:rFonts w:cs="Arial"/>
          <w:sz w:val="20"/>
        </w:rPr>
        <w:t>modifikovat</w:t>
      </w:r>
      <w:r w:rsidR="00822B91" w:rsidRPr="00F85BBF">
        <w:rPr>
          <w:rFonts w:cs="Arial"/>
          <w:sz w:val="20"/>
        </w:rPr>
        <w:t xml:space="preserve"> </w:t>
      </w:r>
      <w:r w:rsidRPr="00F85BBF">
        <w:rPr>
          <w:rFonts w:cs="Arial"/>
          <w:sz w:val="20"/>
        </w:rPr>
        <w:t xml:space="preserve">dle svých </w:t>
      </w:r>
      <w:r w:rsidR="000C4FFB" w:rsidRPr="00F85BBF">
        <w:rPr>
          <w:rFonts w:cs="Arial"/>
          <w:sz w:val="20"/>
        </w:rPr>
        <w:t xml:space="preserve">aktuálních </w:t>
      </w:r>
      <w:r w:rsidRPr="00F85BBF">
        <w:rPr>
          <w:rFonts w:cs="Arial"/>
          <w:sz w:val="20"/>
        </w:rPr>
        <w:t>komunikačních potřeb.</w:t>
      </w:r>
    </w:p>
    <w:p w:rsidR="008408B6" w:rsidRPr="00F85BBF" w:rsidRDefault="008408B6" w:rsidP="00AD2394">
      <w:pPr>
        <w:pStyle w:val="Zkladntext"/>
        <w:spacing w:line="280" w:lineRule="atLeast"/>
        <w:ind w:left="567"/>
        <w:rPr>
          <w:rFonts w:eastAsia="Arial Unicode MS" w:cs="Arial"/>
          <w:sz w:val="20"/>
        </w:rPr>
      </w:pPr>
      <w:r w:rsidRPr="008408B6">
        <w:rPr>
          <w:rFonts w:eastAsia="Arial Unicode MS" w:cs="Arial"/>
          <w:sz w:val="20"/>
        </w:rPr>
        <w:t>Uchazeč je povinen</w:t>
      </w:r>
      <w:r w:rsidR="007B6239">
        <w:rPr>
          <w:rFonts w:eastAsia="Arial Unicode MS" w:cs="Arial"/>
          <w:sz w:val="20"/>
        </w:rPr>
        <w:t xml:space="preserve"> </w:t>
      </w:r>
      <w:r w:rsidRPr="008408B6">
        <w:rPr>
          <w:rFonts w:eastAsia="Arial Unicode MS" w:cs="Arial"/>
          <w:sz w:val="20"/>
        </w:rPr>
        <w:t>paušální poplatek za užívání služby VPS zahrnout do obou výše uvedených hlasových tarifů (</w:t>
      </w:r>
      <w:r w:rsidR="00AD10D3">
        <w:rPr>
          <w:rFonts w:eastAsia="Arial Unicode MS" w:cs="Arial"/>
          <w:sz w:val="20"/>
        </w:rPr>
        <w:t>pod</w:t>
      </w:r>
      <w:r w:rsidRPr="008408B6">
        <w:rPr>
          <w:rFonts w:eastAsia="Arial Unicode MS" w:cs="Arial"/>
          <w:sz w:val="20"/>
        </w:rPr>
        <w:t>kapitoly 3.1.1.1 a 3.1.1.2).</w:t>
      </w:r>
    </w:p>
    <w:p w:rsidR="00EE238C" w:rsidRPr="006039E1" w:rsidRDefault="00EE238C" w:rsidP="00A016D7">
      <w:pPr>
        <w:pStyle w:val="Nadpis3"/>
        <w:shd w:val="clear" w:color="auto" w:fill="DDD9C3" w:themeFill="background2" w:themeFillShade="E6"/>
        <w:tabs>
          <w:tab w:val="clear" w:pos="851"/>
          <w:tab w:val="num" w:pos="567"/>
        </w:tabs>
        <w:spacing w:line="280" w:lineRule="atLeast"/>
        <w:ind w:left="714" w:hanging="714"/>
      </w:pPr>
      <w:bookmarkStart w:id="26" w:name="_Toc446332392"/>
      <w:r w:rsidRPr="006039E1">
        <w:t>Zajištění přímého připojení z pevné sítě do sítí mobilních operátorů</w:t>
      </w:r>
      <w:bookmarkEnd w:id="26"/>
    </w:p>
    <w:p w:rsidR="00F85BBF"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Zajištěním přímého připojení z pevné sítě do sítě mobilních operátorů se rozumí připojení </w:t>
      </w:r>
      <w:r w:rsidR="00256069" w:rsidRPr="006039E1">
        <w:rPr>
          <w:rFonts w:eastAsia="Arial Unicode MS" w:cs="Arial"/>
          <w:sz w:val="20"/>
        </w:rPr>
        <w:t xml:space="preserve">pobočkových ústředen </w:t>
      </w:r>
      <w:r w:rsidR="00F85BBF">
        <w:rPr>
          <w:rFonts w:eastAsia="Arial Unicode MS" w:cs="Arial"/>
          <w:sz w:val="20"/>
        </w:rPr>
        <w:t>v místě sídel</w:t>
      </w:r>
      <w:r w:rsidRPr="006039E1">
        <w:rPr>
          <w:rFonts w:eastAsia="Arial Unicode MS" w:cs="Arial"/>
          <w:sz w:val="20"/>
        </w:rPr>
        <w:t xml:space="preserve"> </w:t>
      </w:r>
      <w:r w:rsidR="00256069" w:rsidRPr="006039E1">
        <w:rPr>
          <w:rFonts w:eastAsia="Arial Unicode MS" w:cs="Arial"/>
          <w:sz w:val="20"/>
        </w:rPr>
        <w:t xml:space="preserve">zadavatelů </w:t>
      </w:r>
      <w:r w:rsidR="00B8029E">
        <w:rPr>
          <w:rFonts w:eastAsia="Arial Unicode MS" w:cs="Arial"/>
          <w:sz w:val="20"/>
        </w:rPr>
        <w:t xml:space="preserve">(příp. sídel pracovišť zadavatelů) </w:t>
      </w:r>
      <w:r w:rsidRPr="006039E1">
        <w:rPr>
          <w:rFonts w:eastAsia="Arial Unicode MS" w:cs="Arial"/>
          <w:sz w:val="20"/>
        </w:rPr>
        <w:t>k ústředně GSM mobilní telekomunikační sítě vybraného uchazeče</w:t>
      </w:r>
      <w:r w:rsidR="000C4FFB" w:rsidRPr="006039E1">
        <w:rPr>
          <w:rFonts w:eastAsia="Arial Unicode MS" w:cs="Arial"/>
          <w:sz w:val="20"/>
        </w:rPr>
        <w:t>, a to</w:t>
      </w:r>
      <w:r w:rsidRPr="006039E1">
        <w:rPr>
          <w:rFonts w:eastAsia="Arial Unicode MS" w:cs="Arial"/>
          <w:sz w:val="20"/>
        </w:rPr>
        <w:t xml:space="preserve"> za účelem ekonomicky výhodnějšího vnitrostátního volání do všech GSM mobilních sítí z pevné telefonní sítě zadavatele. </w:t>
      </w:r>
    </w:p>
    <w:p w:rsidR="00EE238C"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Požadovaná kapacita přímého připojení je </w:t>
      </w:r>
      <w:r w:rsidR="00C0359E">
        <w:rPr>
          <w:rFonts w:eastAsia="Arial Unicode MS" w:cs="Arial"/>
          <w:sz w:val="20"/>
        </w:rPr>
        <w:t xml:space="preserve">celkem </w:t>
      </w:r>
      <w:r w:rsidR="001A5BB3" w:rsidRPr="002E3553">
        <w:rPr>
          <w:rFonts w:eastAsia="Arial Unicode MS" w:cs="Arial"/>
          <w:b/>
          <w:sz w:val="20"/>
        </w:rPr>
        <w:t>1</w:t>
      </w:r>
      <w:r w:rsidR="0064259F">
        <w:rPr>
          <w:rFonts w:eastAsia="Arial Unicode MS" w:cs="Arial"/>
          <w:b/>
          <w:sz w:val="20"/>
        </w:rPr>
        <w:t>5</w:t>
      </w:r>
      <w:r w:rsidR="001A5BB3" w:rsidRPr="002E3553">
        <w:rPr>
          <w:rFonts w:eastAsia="Arial Unicode MS" w:cs="Arial"/>
          <w:b/>
          <w:sz w:val="20"/>
        </w:rPr>
        <w:t xml:space="preserve">0 </w:t>
      </w:r>
      <w:r w:rsidR="00603D40" w:rsidRPr="002E3553">
        <w:rPr>
          <w:rFonts w:eastAsia="Arial Unicode MS" w:cs="Arial"/>
          <w:b/>
          <w:sz w:val="20"/>
        </w:rPr>
        <w:t xml:space="preserve">hlasových </w:t>
      </w:r>
      <w:r w:rsidRPr="002E3553">
        <w:rPr>
          <w:rFonts w:eastAsia="Arial Unicode MS" w:cs="Arial"/>
          <w:b/>
          <w:sz w:val="20"/>
        </w:rPr>
        <w:t>kanálů</w:t>
      </w:r>
      <w:r w:rsidR="001A5BB3" w:rsidRPr="001848D7">
        <w:rPr>
          <w:rFonts w:eastAsia="Arial Unicode MS" w:cs="Arial"/>
          <w:sz w:val="20"/>
        </w:rPr>
        <w:t xml:space="preserve">, a to </w:t>
      </w:r>
      <w:r w:rsidR="001A5BB3" w:rsidRPr="007B6239">
        <w:rPr>
          <w:rFonts w:eastAsia="Arial Unicode MS" w:cs="Arial"/>
          <w:sz w:val="20"/>
        </w:rPr>
        <w:t>buď</w:t>
      </w:r>
      <w:r w:rsidRPr="007B6239">
        <w:rPr>
          <w:rFonts w:eastAsia="Arial Unicode MS" w:cs="Arial"/>
          <w:sz w:val="20"/>
        </w:rPr>
        <w:t xml:space="preserve"> </w:t>
      </w:r>
      <w:r w:rsidR="00C0359E" w:rsidRPr="007B6239">
        <w:rPr>
          <w:rFonts w:eastAsia="Arial Unicode MS" w:cs="Arial"/>
          <w:sz w:val="20"/>
        </w:rPr>
        <w:t xml:space="preserve">prostřednictvím </w:t>
      </w:r>
      <w:r w:rsidR="00C0359E" w:rsidRPr="001848D7">
        <w:rPr>
          <w:rFonts w:eastAsia="Arial Unicode MS" w:cs="Arial"/>
          <w:sz w:val="20"/>
          <w:u w:val="single"/>
        </w:rPr>
        <w:t xml:space="preserve">technologie SIP </w:t>
      </w:r>
      <w:proofErr w:type="spellStart"/>
      <w:r w:rsidR="00C0359E" w:rsidRPr="001848D7">
        <w:rPr>
          <w:rFonts w:eastAsia="Arial Unicode MS" w:cs="Arial"/>
          <w:sz w:val="20"/>
          <w:u w:val="single"/>
        </w:rPr>
        <w:t>trunk</w:t>
      </w:r>
      <w:proofErr w:type="spellEnd"/>
      <w:r w:rsidR="001A5BB3" w:rsidRPr="001848D7">
        <w:rPr>
          <w:rFonts w:eastAsia="Arial Unicode MS" w:cs="Arial"/>
          <w:sz w:val="20"/>
          <w:u w:val="single"/>
        </w:rPr>
        <w:t xml:space="preserve"> nebo ISDN3</w:t>
      </w:r>
      <w:r w:rsidR="00AF7745" w:rsidRPr="001848D7">
        <w:rPr>
          <w:rFonts w:eastAsia="Arial Unicode MS" w:cs="Arial"/>
          <w:sz w:val="20"/>
          <w:u w:val="single"/>
        </w:rPr>
        <w:t>0</w:t>
      </w:r>
      <w:r w:rsidR="001A5BB3" w:rsidRPr="001848D7">
        <w:rPr>
          <w:rFonts w:eastAsia="Arial Unicode MS" w:cs="Arial"/>
          <w:sz w:val="20"/>
        </w:rPr>
        <w:t xml:space="preserve"> </w:t>
      </w:r>
      <w:r w:rsidR="001A5BB3">
        <w:rPr>
          <w:rFonts w:eastAsia="Arial Unicode MS" w:cs="Arial"/>
          <w:sz w:val="20"/>
        </w:rPr>
        <w:t>(upřesněno níže u jednotlivých lokalit)</w:t>
      </w:r>
      <w:r w:rsidR="00C0359E">
        <w:rPr>
          <w:rFonts w:eastAsia="Arial Unicode MS" w:cs="Arial"/>
          <w:sz w:val="20"/>
        </w:rPr>
        <w:t>.</w:t>
      </w:r>
    </w:p>
    <w:p w:rsidR="001A5BB3" w:rsidRDefault="001A5BB3" w:rsidP="002E3553">
      <w:pPr>
        <w:pStyle w:val="Zkladntext"/>
        <w:spacing w:line="280" w:lineRule="atLeast"/>
        <w:ind w:left="567"/>
        <w:rPr>
          <w:rFonts w:eastAsia="Arial Unicode MS" w:cs="Arial"/>
          <w:sz w:val="20"/>
        </w:rPr>
      </w:pPr>
      <w:r>
        <w:rPr>
          <w:rFonts w:eastAsia="Arial Unicode MS" w:cs="Arial"/>
          <w:sz w:val="20"/>
        </w:rPr>
        <w:t xml:space="preserve">V případě technologie SIP </w:t>
      </w:r>
      <w:proofErr w:type="spellStart"/>
      <w:r>
        <w:rPr>
          <w:rFonts w:eastAsia="Arial Unicode MS" w:cs="Arial"/>
          <w:sz w:val="20"/>
        </w:rPr>
        <w:t>trunk</w:t>
      </w:r>
      <w:proofErr w:type="spellEnd"/>
      <w:r>
        <w:rPr>
          <w:rFonts w:eastAsia="Arial Unicode MS" w:cs="Arial"/>
          <w:sz w:val="20"/>
        </w:rPr>
        <w:t xml:space="preserve"> zadavatel požaduje splnit tyto parametry </w:t>
      </w:r>
      <w:r w:rsidRPr="00AF7745">
        <w:rPr>
          <w:rFonts w:eastAsia="Arial Unicode MS" w:cs="Arial"/>
          <w:sz w:val="20"/>
        </w:rPr>
        <w:t>pro připojení rezortního systému IP telefonie do mobilních sítí:</w:t>
      </w:r>
    </w:p>
    <w:p w:rsidR="001A5BB3" w:rsidRPr="002E3553" w:rsidRDefault="00AF7745" w:rsidP="006D0CB1">
      <w:pPr>
        <w:pStyle w:val="Odstavecseseznamem"/>
        <w:numPr>
          <w:ilvl w:val="0"/>
          <w:numId w:val="19"/>
        </w:numPr>
        <w:spacing w:line="280" w:lineRule="atLeast"/>
        <w:ind w:left="993"/>
      </w:pPr>
      <w:r w:rsidRPr="002E3553">
        <w:t>p</w:t>
      </w:r>
      <w:r w:rsidR="001A5BB3" w:rsidRPr="002E3553">
        <w:t>rotokol SIP</w:t>
      </w:r>
      <w:r w:rsidR="00FD3D14">
        <w:t>;</w:t>
      </w:r>
    </w:p>
    <w:p w:rsidR="001A5BB3" w:rsidRPr="002E3553" w:rsidRDefault="00AF7745" w:rsidP="006D0CB1">
      <w:pPr>
        <w:pStyle w:val="Odstavecseseznamem"/>
        <w:numPr>
          <w:ilvl w:val="0"/>
          <w:numId w:val="19"/>
        </w:numPr>
        <w:spacing w:line="280" w:lineRule="atLeast"/>
        <w:ind w:left="993"/>
      </w:pPr>
      <w:r w:rsidRPr="002E3553">
        <w:t>h</w:t>
      </w:r>
      <w:r w:rsidR="001A5BB3" w:rsidRPr="002E3553">
        <w:t>lasový kodek G.729</w:t>
      </w:r>
      <w:r w:rsidR="00FD3D14">
        <w:t>;</w:t>
      </w:r>
    </w:p>
    <w:p w:rsidR="001A5BB3" w:rsidRPr="002E3553" w:rsidRDefault="00AF7745" w:rsidP="006D0CB1">
      <w:pPr>
        <w:pStyle w:val="Odstavecseseznamem"/>
        <w:numPr>
          <w:ilvl w:val="0"/>
          <w:numId w:val="19"/>
        </w:numPr>
        <w:spacing w:line="280" w:lineRule="atLeast"/>
        <w:ind w:left="993"/>
      </w:pPr>
      <w:r w:rsidRPr="002E3553">
        <w:t>t</w:t>
      </w:r>
      <w:r w:rsidR="001A5BB3" w:rsidRPr="002E3553">
        <w:t>elefonní služby</w:t>
      </w:r>
      <w:r w:rsidRPr="002E3553">
        <w:t>:</w:t>
      </w:r>
    </w:p>
    <w:p w:rsidR="001A5BB3" w:rsidRPr="002E3553" w:rsidRDefault="001A5BB3" w:rsidP="006D0CB1">
      <w:pPr>
        <w:pStyle w:val="Odstavecseseznamem"/>
        <w:numPr>
          <w:ilvl w:val="1"/>
          <w:numId w:val="19"/>
        </w:numPr>
        <w:spacing w:line="280" w:lineRule="atLeast"/>
      </w:pPr>
      <w:bookmarkStart w:id="27" w:name="OLE_LINK3"/>
      <w:bookmarkStart w:id="28" w:name="OLE_LINK4"/>
      <w:bookmarkEnd w:id="27"/>
      <w:r w:rsidRPr="002E3553">
        <w:t>Basic Call</w:t>
      </w:r>
      <w:bookmarkEnd w:id="28"/>
    </w:p>
    <w:p w:rsidR="001A5BB3" w:rsidRPr="002E3553" w:rsidRDefault="001A5BB3" w:rsidP="006D0CB1">
      <w:pPr>
        <w:pStyle w:val="Odstavecseseznamem"/>
        <w:numPr>
          <w:ilvl w:val="1"/>
          <w:numId w:val="19"/>
        </w:numPr>
        <w:spacing w:line="280" w:lineRule="atLeast"/>
      </w:pPr>
      <w:r w:rsidRPr="002E3553">
        <w:t>Hold</w:t>
      </w:r>
    </w:p>
    <w:p w:rsidR="001A5BB3" w:rsidRPr="002E3553" w:rsidRDefault="001A5BB3" w:rsidP="006D0CB1">
      <w:pPr>
        <w:pStyle w:val="Odstavecseseznamem"/>
        <w:numPr>
          <w:ilvl w:val="1"/>
          <w:numId w:val="19"/>
        </w:numPr>
        <w:spacing w:line="280" w:lineRule="atLeast"/>
      </w:pPr>
      <w:r w:rsidRPr="002E3553">
        <w:t>Consultation</w:t>
      </w:r>
    </w:p>
    <w:p w:rsidR="001A5BB3" w:rsidRPr="002E3553" w:rsidRDefault="001A5BB3" w:rsidP="006D0CB1">
      <w:pPr>
        <w:pStyle w:val="Odstavecseseznamem"/>
        <w:numPr>
          <w:ilvl w:val="1"/>
          <w:numId w:val="19"/>
        </w:numPr>
        <w:spacing w:line="280" w:lineRule="atLeast"/>
      </w:pPr>
      <w:r w:rsidRPr="002E3553">
        <w:t>Toggle</w:t>
      </w:r>
    </w:p>
    <w:p w:rsidR="001A5BB3" w:rsidRPr="002E3553" w:rsidRDefault="001A5BB3" w:rsidP="006D0CB1">
      <w:pPr>
        <w:pStyle w:val="Odstavecseseznamem"/>
        <w:numPr>
          <w:ilvl w:val="1"/>
          <w:numId w:val="19"/>
        </w:numPr>
        <w:spacing w:line="280" w:lineRule="atLeast"/>
      </w:pPr>
      <w:r w:rsidRPr="002E3553">
        <w:t>Call Waiting</w:t>
      </w:r>
    </w:p>
    <w:p w:rsidR="001A5BB3" w:rsidRPr="002E3553" w:rsidRDefault="001A5BB3" w:rsidP="006D0CB1">
      <w:pPr>
        <w:pStyle w:val="Odstavecseseznamem"/>
        <w:numPr>
          <w:ilvl w:val="1"/>
          <w:numId w:val="19"/>
        </w:numPr>
        <w:spacing w:line="280" w:lineRule="atLeast"/>
      </w:pPr>
      <w:r w:rsidRPr="002E3553">
        <w:t>Music on Hold</w:t>
      </w:r>
    </w:p>
    <w:p w:rsidR="001A5BB3" w:rsidRPr="002E3553" w:rsidRDefault="001A5BB3" w:rsidP="006D0CB1">
      <w:pPr>
        <w:pStyle w:val="Odstavecseseznamem"/>
        <w:numPr>
          <w:ilvl w:val="1"/>
          <w:numId w:val="19"/>
        </w:numPr>
        <w:spacing w:line="280" w:lineRule="atLeast"/>
      </w:pPr>
      <w:r w:rsidRPr="002E3553">
        <w:t>Transfer</w:t>
      </w:r>
    </w:p>
    <w:p w:rsidR="001A5BB3" w:rsidRPr="002E3553" w:rsidRDefault="001A5BB3" w:rsidP="006D0CB1">
      <w:pPr>
        <w:pStyle w:val="Odstavecseseznamem"/>
        <w:numPr>
          <w:ilvl w:val="1"/>
          <w:numId w:val="19"/>
        </w:numPr>
        <w:spacing w:line="280" w:lineRule="atLeast"/>
      </w:pPr>
      <w:r w:rsidRPr="002E3553">
        <w:t>Conference</w:t>
      </w:r>
    </w:p>
    <w:p w:rsidR="001A5BB3" w:rsidRPr="002E3553" w:rsidRDefault="001A5BB3" w:rsidP="006D0CB1">
      <w:pPr>
        <w:pStyle w:val="Odstavecseseznamem"/>
        <w:numPr>
          <w:ilvl w:val="1"/>
          <w:numId w:val="19"/>
        </w:numPr>
        <w:spacing w:line="280" w:lineRule="atLeast"/>
      </w:pPr>
      <w:r w:rsidRPr="002E3553">
        <w:lastRenderedPageBreak/>
        <w:t>DTMF</w:t>
      </w:r>
    </w:p>
    <w:p w:rsidR="001A5BB3" w:rsidRDefault="001A5BB3" w:rsidP="006D0CB1">
      <w:pPr>
        <w:pStyle w:val="Odstavecseseznamem"/>
        <w:numPr>
          <w:ilvl w:val="1"/>
          <w:numId w:val="19"/>
        </w:numPr>
        <w:spacing w:line="280" w:lineRule="atLeast"/>
      </w:pPr>
      <w:r w:rsidRPr="002E3553">
        <w:t>CLIP/CLIR, COLP/COLR</w:t>
      </w:r>
      <w:r w:rsidR="00FD3D14">
        <w:t>;</w:t>
      </w:r>
    </w:p>
    <w:p w:rsidR="00527B65" w:rsidRPr="002E3553" w:rsidRDefault="00527B65" w:rsidP="00527B65">
      <w:pPr>
        <w:pStyle w:val="Odstavecseseznamem"/>
        <w:spacing w:line="280" w:lineRule="atLeast"/>
        <w:ind w:left="1440"/>
      </w:pPr>
    </w:p>
    <w:p w:rsidR="00F573F2" w:rsidRDefault="00AF7745" w:rsidP="00C824BD">
      <w:pPr>
        <w:pStyle w:val="Odstavecseseznamem"/>
        <w:numPr>
          <w:ilvl w:val="0"/>
          <w:numId w:val="19"/>
        </w:numPr>
        <w:spacing w:line="280" w:lineRule="atLeast"/>
        <w:ind w:left="993"/>
        <w:jc w:val="both"/>
      </w:pPr>
      <w:r w:rsidRPr="002E3553">
        <w:t>p</w:t>
      </w:r>
      <w:r w:rsidR="001A5BB3" w:rsidRPr="002E3553">
        <w:t>řipojení k rezortnímu systému IP telefonie Unify OpenScape Voice V8 prostřednictvím Unify OpenScape Session Border Controller V8</w:t>
      </w:r>
      <w:r w:rsidR="00F573F2">
        <w:t xml:space="preserve"> (p</w:t>
      </w:r>
      <w:r w:rsidR="00F573F2" w:rsidRPr="00F573F2">
        <w:t>ro připojení telefonního systému</w:t>
      </w:r>
      <w:r w:rsidR="00F573F2">
        <w:t xml:space="preserve"> zadavatel zajistí odpovídající součinnost </w:t>
      </w:r>
      <w:r w:rsidR="00F573F2" w:rsidRPr="00F573F2">
        <w:t>ze strany dodavatele</w:t>
      </w:r>
      <w:r w:rsidR="00F573F2">
        <w:t xml:space="preserve">/správce </w:t>
      </w:r>
      <w:r w:rsidR="00F573F2" w:rsidRPr="00F573F2">
        <w:t xml:space="preserve"> telefonního systému</w:t>
      </w:r>
      <w:r w:rsidR="00F573F2">
        <w:t>);</w:t>
      </w:r>
    </w:p>
    <w:p w:rsidR="00F573F2" w:rsidRDefault="00F573F2" w:rsidP="00C824BD">
      <w:pPr>
        <w:pStyle w:val="Odstavecseseznamem"/>
        <w:numPr>
          <w:ilvl w:val="0"/>
          <w:numId w:val="19"/>
        </w:numPr>
        <w:spacing w:line="280" w:lineRule="atLeast"/>
        <w:ind w:left="993"/>
        <w:jc w:val="both"/>
      </w:pPr>
      <w:r w:rsidRPr="002E3553">
        <w:t>samostatná datová přípojka pro SIP trunk ukončená zařízením operátora (routerem) s Ethernet rozhraním</w:t>
      </w:r>
      <w:r>
        <w:t>;</w:t>
      </w:r>
    </w:p>
    <w:p w:rsidR="00F573F2" w:rsidRDefault="00F573F2" w:rsidP="00C824BD">
      <w:pPr>
        <w:pStyle w:val="Odstavecseseznamem"/>
        <w:numPr>
          <w:ilvl w:val="0"/>
          <w:numId w:val="19"/>
        </w:numPr>
        <w:spacing w:line="280" w:lineRule="atLeast"/>
        <w:ind w:left="993"/>
        <w:jc w:val="both"/>
      </w:pPr>
      <w:r w:rsidRPr="002E3553">
        <w:t>specifikace použití SIP trunku</w:t>
      </w:r>
      <w:r>
        <w:t>:</w:t>
      </w:r>
    </w:p>
    <w:p w:rsidR="001A5BB3" w:rsidRDefault="00AF7745" w:rsidP="00C824BD">
      <w:pPr>
        <w:pStyle w:val="Odstavecseseznamem"/>
        <w:numPr>
          <w:ilvl w:val="0"/>
          <w:numId w:val="29"/>
        </w:numPr>
        <w:ind w:left="1418" w:hanging="284"/>
      </w:pPr>
      <w:r w:rsidRPr="002E3553">
        <w:t>p</w:t>
      </w:r>
      <w:r w:rsidR="001A5BB3" w:rsidRPr="002E3553">
        <w:t>ouze pro odchozí hovory do mobilních sítí</w:t>
      </w:r>
      <w:r w:rsidR="00F573F2">
        <w:t>;</w:t>
      </w:r>
    </w:p>
    <w:p w:rsidR="001A5BB3" w:rsidRPr="00F573F2" w:rsidRDefault="00AF7745" w:rsidP="00C824BD">
      <w:pPr>
        <w:pStyle w:val="Odstavecseseznamem"/>
        <w:numPr>
          <w:ilvl w:val="0"/>
          <w:numId w:val="29"/>
        </w:numPr>
        <w:ind w:left="1418" w:hanging="284"/>
      </w:pPr>
      <w:r w:rsidRPr="00F573F2">
        <w:t>p</w:t>
      </w:r>
      <w:r w:rsidR="001A5BB3" w:rsidRPr="00F573F2">
        <w:t>říchozí volání na 950 1xx xxx musí být směrováno na odpovíd</w:t>
      </w:r>
      <w:r w:rsidRPr="00F573F2">
        <w:t xml:space="preserve">ající ISDN přípojky geograficky </w:t>
      </w:r>
      <w:r w:rsidR="00CB37D4" w:rsidRPr="00F573F2">
        <w:t>rozmístěné po celé České repuiblice</w:t>
      </w:r>
      <w:r w:rsidR="00FD3D14" w:rsidRPr="00F573F2">
        <w:t>;</w:t>
      </w:r>
    </w:p>
    <w:p w:rsidR="001A5BB3" w:rsidRPr="00616E24" w:rsidRDefault="00AF7745" w:rsidP="006D0CB1">
      <w:pPr>
        <w:pStyle w:val="Odstavecseseznamem"/>
        <w:numPr>
          <w:ilvl w:val="0"/>
          <w:numId w:val="19"/>
        </w:numPr>
        <w:spacing w:line="280" w:lineRule="atLeast"/>
        <w:ind w:left="993"/>
      </w:pPr>
      <w:r w:rsidRPr="00616E24">
        <w:t>g</w:t>
      </w:r>
      <w:r w:rsidR="001A5BB3" w:rsidRPr="00616E24">
        <w:t>arantovaná dostupnost služby 99,5%</w:t>
      </w:r>
      <w:r w:rsidR="00FD3D14">
        <w:t>.</w:t>
      </w:r>
    </w:p>
    <w:p w:rsidR="00EE238C" w:rsidRPr="002E3553"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Celkový modelový počet takto provolaných odchozích </w:t>
      </w:r>
      <w:r w:rsidRPr="002E3553">
        <w:rPr>
          <w:rFonts w:eastAsia="Arial Unicode MS" w:cs="Arial"/>
          <w:sz w:val="20"/>
        </w:rPr>
        <w:t xml:space="preserve">minut z pevné </w:t>
      </w:r>
      <w:proofErr w:type="spellStart"/>
      <w:r w:rsidRPr="002E3553">
        <w:rPr>
          <w:rFonts w:eastAsia="Arial Unicode MS" w:cs="Arial"/>
          <w:sz w:val="20"/>
        </w:rPr>
        <w:t>PbX</w:t>
      </w:r>
      <w:proofErr w:type="spellEnd"/>
      <w:r w:rsidRPr="002E3553">
        <w:rPr>
          <w:rFonts w:eastAsia="Arial Unicode MS" w:cs="Arial"/>
          <w:sz w:val="20"/>
        </w:rPr>
        <w:t xml:space="preserve"> zadavatele do GSM mobilních sítí je </w:t>
      </w:r>
      <w:r w:rsidR="00527B65">
        <w:rPr>
          <w:rFonts w:eastAsia="Arial Unicode MS" w:cs="Arial"/>
          <w:sz w:val="20"/>
        </w:rPr>
        <w:t>80.</w:t>
      </w:r>
      <w:r w:rsidRPr="002E3553">
        <w:rPr>
          <w:rFonts w:eastAsia="Arial Unicode MS" w:cs="Arial"/>
          <w:sz w:val="20"/>
        </w:rPr>
        <w:t xml:space="preserve">000 měsíčně. Detailní struktura volání je následující: </w:t>
      </w:r>
    </w:p>
    <w:p w:rsidR="00EE238C" w:rsidRPr="002E3553" w:rsidRDefault="00527B65" w:rsidP="00FD3D14">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do mobilní sítě O2</w:t>
      </w:r>
      <w:r w:rsidR="008435F2">
        <w:rPr>
          <w:rFonts w:eastAsia="Arial Unicode MS" w:cs="Arial"/>
          <w:sz w:val="20"/>
        </w:rPr>
        <w:t xml:space="preserve"> Czech Republic a.s.</w:t>
      </w:r>
      <w:r>
        <w:rPr>
          <w:rFonts w:eastAsia="Arial Unicode MS" w:cs="Arial"/>
          <w:sz w:val="20"/>
        </w:rPr>
        <w:t xml:space="preserve">  </w:t>
      </w:r>
      <w:r>
        <w:rPr>
          <w:rFonts w:eastAsia="Arial Unicode MS" w:cs="Arial"/>
          <w:sz w:val="20"/>
        </w:rPr>
        <w:tab/>
      </w:r>
      <w:r>
        <w:rPr>
          <w:rFonts w:eastAsia="Arial Unicode MS" w:cs="Arial"/>
          <w:sz w:val="20"/>
        </w:rPr>
        <w:tab/>
      </w:r>
      <w:r w:rsidR="00C0359E" w:rsidRPr="002E3553">
        <w:rPr>
          <w:rFonts w:eastAsia="Arial Unicode MS" w:cs="Arial"/>
          <w:sz w:val="20"/>
        </w:rPr>
        <w:t>31</w:t>
      </w:r>
      <w:r w:rsidR="00EE238C" w:rsidRPr="002E3553">
        <w:rPr>
          <w:rFonts w:eastAsia="Arial Unicode MS" w:cs="Arial"/>
          <w:sz w:val="20"/>
        </w:rPr>
        <w:t>.000 min./měsíčně</w:t>
      </w:r>
      <w:r w:rsidR="00FD3D14">
        <w:rPr>
          <w:rFonts w:eastAsia="Arial Unicode MS" w:cs="Arial"/>
          <w:sz w:val="20"/>
        </w:rPr>
        <w:t>;</w:t>
      </w:r>
    </w:p>
    <w:p w:rsidR="00EE238C" w:rsidRPr="002E3553" w:rsidRDefault="00EE238C" w:rsidP="006D0CB1">
      <w:pPr>
        <w:pStyle w:val="Zkladntext"/>
        <w:numPr>
          <w:ilvl w:val="0"/>
          <w:numId w:val="11"/>
        </w:numPr>
        <w:tabs>
          <w:tab w:val="left" w:pos="993"/>
        </w:tabs>
        <w:spacing w:before="0" w:after="60" w:line="280" w:lineRule="atLeast"/>
        <w:rPr>
          <w:rFonts w:eastAsia="Arial Unicode MS" w:cs="Arial"/>
          <w:sz w:val="20"/>
        </w:rPr>
      </w:pPr>
      <w:r w:rsidRPr="002E3553">
        <w:rPr>
          <w:rFonts w:eastAsia="Arial Unicode MS" w:cs="Arial"/>
          <w:sz w:val="20"/>
        </w:rPr>
        <w:t>do mobilní sítě T-M</w:t>
      </w:r>
      <w:r w:rsidR="00527B65">
        <w:rPr>
          <w:rFonts w:eastAsia="Arial Unicode MS" w:cs="Arial"/>
          <w:sz w:val="20"/>
        </w:rPr>
        <w:t xml:space="preserve">obile </w:t>
      </w:r>
      <w:r w:rsidR="008435F2" w:rsidRPr="008435F2">
        <w:rPr>
          <w:rFonts w:eastAsia="Arial Unicode MS" w:cs="Arial"/>
          <w:sz w:val="20"/>
        </w:rPr>
        <w:t xml:space="preserve">Czech Republic a.s.  </w:t>
      </w:r>
      <w:r w:rsidR="00527B65">
        <w:rPr>
          <w:rFonts w:eastAsia="Arial Unicode MS" w:cs="Arial"/>
          <w:sz w:val="20"/>
        </w:rPr>
        <w:tab/>
      </w:r>
      <w:r w:rsidR="00C0359E" w:rsidRPr="002E3553">
        <w:rPr>
          <w:rFonts w:eastAsia="Arial Unicode MS" w:cs="Arial"/>
          <w:sz w:val="20"/>
        </w:rPr>
        <w:t>27</w:t>
      </w:r>
      <w:r w:rsidRPr="002E3553">
        <w:rPr>
          <w:rFonts w:eastAsia="Arial Unicode MS" w:cs="Arial"/>
          <w:sz w:val="20"/>
        </w:rPr>
        <w:t>.000 min./měsíčně</w:t>
      </w:r>
      <w:r w:rsidR="00FD3D14">
        <w:rPr>
          <w:rFonts w:eastAsia="Arial Unicode MS" w:cs="Arial"/>
          <w:sz w:val="20"/>
        </w:rPr>
        <w:t>;</w:t>
      </w:r>
    </w:p>
    <w:p w:rsidR="00EE238C" w:rsidRPr="002E3553" w:rsidRDefault="00527B65" w:rsidP="006D0CB1">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 xml:space="preserve">do mobilní sítě Vodafone </w:t>
      </w:r>
      <w:r w:rsidR="008435F2" w:rsidRPr="008435F2">
        <w:rPr>
          <w:rFonts w:eastAsia="Arial Unicode MS" w:cs="Arial"/>
          <w:sz w:val="20"/>
        </w:rPr>
        <w:t xml:space="preserve">Czech Republic a.s.  </w:t>
      </w:r>
      <w:r>
        <w:rPr>
          <w:rFonts w:eastAsia="Arial Unicode MS" w:cs="Arial"/>
          <w:sz w:val="20"/>
        </w:rPr>
        <w:tab/>
      </w:r>
      <w:r w:rsidR="00C0359E" w:rsidRPr="002E3553">
        <w:rPr>
          <w:rFonts w:eastAsia="Arial Unicode MS" w:cs="Arial"/>
          <w:sz w:val="20"/>
        </w:rPr>
        <w:t>22</w:t>
      </w:r>
      <w:r w:rsidR="00EE238C" w:rsidRPr="002E3553">
        <w:rPr>
          <w:rFonts w:eastAsia="Arial Unicode MS" w:cs="Arial"/>
          <w:sz w:val="20"/>
        </w:rPr>
        <w:t>.000 min./měsíčně</w:t>
      </w:r>
      <w:r w:rsidR="00FD3D14">
        <w:rPr>
          <w:rFonts w:eastAsia="Arial Unicode MS" w:cs="Arial"/>
          <w:sz w:val="20"/>
        </w:rPr>
        <w:t>.</w:t>
      </w:r>
    </w:p>
    <w:p w:rsidR="00EE238C" w:rsidRDefault="00187A42" w:rsidP="008C4E59">
      <w:pPr>
        <w:pStyle w:val="Zkladntext"/>
        <w:spacing w:line="280" w:lineRule="atLeast"/>
        <w:ind w:left="567"/>
        <w:rPr>
          <w:rFonts w:eastAsia="Arial Unicode MS" w:cs="Arial"/>
          <w:sz w:val="20"/>
        </w:rPr>
      </w:pPr>
      <w:r w:rsidRPr="006039E1">
        <w:rPr>
          <w:rFonts w:eastAsia="Arial Unicode MS" w:cs="Arial"/>
          <w:sz w:val="20"/>
        </w:rPr>
        <w:t>Z</w:t>
      </w:r>
      <w:r w:rsidR="00256069" w:rsidRPr="006039E1">
        <w:rPr>
          <w:rFonts w:eastAsia="Arial Unicode MS" w:cs="Arial"/>
          <w:sz w:val="20"/>
        </w:rPr>
        <w:t xml:space="preserve">adavatelé </w:t>
      </w:r>
      <w:r w:rsidR="00EE238C" w:rsidRPr="006039E1">
        <w:rPr>
          <w:rFonts w:eastAsia="Arial Unicode MS" w:cs="Arial"/>
          <w:sz w:val="20"/>
        </w:rPr>
        <w:t>si vyhrazuj</w:t>
      </w:r>
      <w:r w:rsidRPr="006039E1">
        <w:rPr>
          <w:rFonts w:eastAsia="Arial Unicode MS" w:cs="Arial"/>
          <w:sz w:val="20"/>
        </w:rPr>
        <w:t xml:space="preserve">í právo toto množství po dobu platnosti a účinnosti </w:t>
      </w:r>
      <w:r w:rsidR="00F3577C">
        <w:rPr>
          <w:rFonts w:eastAsia="Arial Unicode MS" w:cs="Arial"/>
          <w:sz w:val="20"/>
        </w:rPr>
        <w:t xml:space="preserve">rámcové </w:t>
      </w:r>
      <w:r w:rsidRPr="006039E1">
        <w:rPr>
          <w:rFonts w:eastAsia="Arial Unicode MS" w:cs="Arial"/>
          <w:sz w:val="20"/>
        </w:rPr>
        <w:t>smlouvy na</w:t>
      </w:r>
      <w:r w:rsidR="00F3577C">
        <w:rPr>
          <w:rFonts w:eastAsia="Arial Unicode MS" w:cs="Arial"/>
          <w:sz w:val="20"/>
        </w:rPr>
        <w:t> </w:t>
      </w:r>
      <w:r w:rsidRPr="006039E1">
        <w:rPr>
          <w:rFonts w:eastAsia="Arial Unicode MS" w:cs="Arial"/>
          <w:sz w:val="20"/>
        </w:rPr>
        <w:t>plnění veřejné zakázky</w:t>
      </w:r>
      <w:r w:rsidR="00F85BBF">
        <w:rPr>
          <w:rFonts w:eastAsia="Arial Unicode MS" w:cs="Arial"/>
          <w:sz w:val="20"/>
        </w:rPr>
        <w:t xml:space="preserve"> </w:t>
      </w:r>
      <w:r w:rsidR="00F85BBF" w:rsidRPr="00F85BBF">
        <w:rPr>
          <w:rFonts w:eastAsia="Arial Unicode MS" w:cs="Arial"/>
          <w:sz w:val="20"/>
        </w:rPr>
        <w:t xml:space="preserve">(resp. dílčích smluv) </w:t>
      </w:r>
      <w:r w:rsidR="00EE238C" w:rsidRPr="006039E1">
        <w:rPr>
          <w:rFonts w:eastAsia="Arial Unicode MS" w:cs="Arial"/>
          <w:sz w:val="20"/>
        </w:rPr>
        <w:t>modifikovat dle svých</w:t>
      </w:r>
      <w:r w:rsidRPr="006039E1">
        <w:rPr>
          <w:rFonts w:eastAsia="Arial Unicode MS" w:cs="Arial"/>
          <w:sz w:val="20"/>
        </w:rPr>
        <w:t xml:space="preserve"> aktuálních</w:t>
      </w:r>
      <w:r w:rsidR="00EE238C" w:rsidRPr="006039E1">
        <w:rPr>
          <w:rFonts w:eastAsia="Arial Unicode MS" w:cs="Arial"/>
          <w:sz w:val="20"/>
        </w:rPr>
        <w:t xml:space="preserve"> komunikačních potřeb a s ohledem na</w:t>
      </w:r>
      <w:r w:rsidR="00EB11C1">
        <w:rPr>
          <w:rFonts w:eastAsia="Arial Unicode MS" w:cs="Arial"/>
          <w:sz w:val="20"/>
        </w:rPr>
        <w:t> </w:t>
      </w:r>
      <w:r w:rsidR="00EE238C" w:rsidRPr="006039E1">
        <w:rPr>
          <w:rFonts w:eastAsia="Arial Unicode MS" w:cs="Arial"/>
          <w:sz w:val="20"/>
        </w:rPr>
        <w:t xml:space="preserve">technologický vývoj </w:t>
      </w:r>
      <w:r w:rsidR="00F3577C">
        <w:rPr>
          <w:rFonts w:eastAsia="Arial Unicode MS" w:cs="Arial"/>
          <w:sz w:val="20"/>
        </w:rPr>
        <w:t>tele</w:t>
      </w:r>
      <w:r w:rsidR="00EE238C" w:rsidRPr="006039E1">
        <w:rPr>
          <w:rFonts w:eastAsia="Arial Unicode MS" w:cs="Arial"/>
          <w:sz w:val="20"/>
        </w:rPr>
        <w:t>komunikačních služeb.</w:t>
      </w:r>
    </w:p>
    <w:p w:rsidR="001A5BB3" w:rsidRPr="006039E1" w:rsidRDefault="001A5BB3" w:rsidP="002E3553">
      <w:pPr>
        <w:pStyle w:val="Zkladntext"/>
        <w:spacing w:line="280" w:lineRule="atLeast"/>
        <w:ind w:left="567"/>
        <w:rPr>
          <w:rFonts w:eastAsia="Arial Unicode MS" w:cs="Arial"/>
          <w:sz w:val="20"/>
        </w:rPr>
      </w:pPr>
      <w:r w:rsidRPr="006039E1">
        <w:rPr>
          <w:rFonts w:eastAsia="Arial Unicode MS" w:cs="Arial"/>
          <w:sz w:val="20"/>
        </w:rPr>
        <w:t>Zadavatel požaduje, aby účtování hovorů probíhalo tak, že první minuta odchozího hovoru bude účtována jako celá minuta a poté po vteřinách s tím, že cena každé vteřiny musí být vždy rovna 1/60 ceny odchozího hovoru za minutu.</w:t>
      </w:r>
    </w:p>
    <w:p w:rsidR="006039E1" w:rsidRDefault="006039E1" w:rsidP="002E3553">
      <w:pPr>
        <w:pStyle w:val="Zkladntext"/>
        <w:spacing w:line="280" w:lineRule="atLeast"/>
        <w:ind w:left="567"/>
        <w:rPr>
          <w:rFonts w:eastAsia="Arial Unicode MS" w:cs="Arial"/>
          <w:sz w:val="20"/>
        </w:rPr>
      </w:pPr>
      <w:r w:rsidRPr="008435F2">
        <w:rPr>
          <w:rFonts w:eastAsia="Arial Unicode MS" w:cs="Arial"/>
          <w:sz w:val="20"/>
          <w:u w:val="single"/>
        </w:rPr>
        <w:t>Instalace požadovaných připojení</w:t>
      </w:r>
      <w:r w:rsidR="00F3577C" w:rsidRPr="008435F2">
        <w:rPr>
          <w:rFonts w:eastAsia="Arial Unicode MS" w:cs="Arial"/>
          <w:sz w:val="20"/>
          <w:u w:val="single"/>
        </w:rPr>
        <w:t xml:space="preserve"> musí být</w:t>
      </w:r>
      <w:r w:rsidRPr="008435F2">
        <w:rPr>
          <w:rFonts w:eastAsia="Arial Unicode MS" w:cs="Arial"/>
          <w:sz w:val="20"/>
          <w:u w:val="single"/>
        </w:rPr>
        <w:t xml:space="preserve"> provedena bezplatně na adresách pobočkových ústředen v místě sídel jednotlivých zadavatelů</w:t>
      </w:r>
      <w:r w:rsidR="00527B65" w:rsidRPr="008435F2">
        <w:rPr>
          <w:rFonts w:eastAsia="Arial Unicode MS" w:cs="Arial"/>
          <w:sz w:val="20"/>
        </w:rPr>
        <w:t>.</w:t>
      </w:r>
      <w:r w:rsidR="00527B65">
        <w:rPr>
          <w:rFonts w:eastAsia="Arial Unicode MS" w:cs="Arial"/>
          <w:sz w:val="20"/>
        </w:rPr>
        <w:t xml:space="preserve"> K</w:t>
      </w:r>
      <w:r w:rsidR="009C0912">
        <w:rPr>
          <w:rFonts w:eastAsia="Arial Unicode MS" w:cs="Arial"/>
          <w:sz w:val="20"/>
        </w:rPr>
        <w:t>onkrétní a</w:t>
      </w:r>
      <w:r w:rsidR="00F3577C" w:rsidRPr="00554FC8">
        <w:rPr>
          <w:rFonts w:eastAsia="Arial Unicode MS" w:cs="Arial"/>
          <w:sz w:val="20"/>
        </w:rPr>
        <w:t>dresy poboček pro přímě připojení pevné sítě do sítě mobilního operátora</w:t>
      </w:r>
      <w:r w:rsidR="00554FC8" w:rsidRPr="00554FC8">
        <w:rPr>
          <w:rFonts w:eastAsia="Arial Unicode MS" w:cs="Arial"/>
          <w:sz w:val="20"/>
        </w:rPr>
        <w:t>:</w:t>
      </w:r>
    </w:p>
    <w:p w:rsidR="004170EB" w:rsidRPr="004170EB" w:rsidRDefault="001A5BB3"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Pr>
          <w:rFonts w:eastAsia="Arial Unicode MS"/>
          <w:noProof w:val="0"/>
        </w:rPr>
        <w:t xml:space="preserve">Datové centrum MPSV, </w:t>
      </w:r>
      <w:r w:rsidR="002E3553">
        <w:rPr>
          <w:rFonts w:eastAsia="Arial Unicode MS"/>
          <w:noProof w:val="0"/>
        </w:rPr>
        <w:t>Sokolovská</w:t>
      </w:r>
      <w:r w:rsidR="00815A92" w:rsidRPr="00815A92">
        <w:rPr>
          <w:rFonts w:eastAsia="Arial Unicode MS"/>
          <w:noProof w:val="0"/>
        </w:rPr>
        <w:t xml:space="preserve"> 855, 190 00 Praha 9 – </w:t>
      </w:r>
      <w:r w:rsidR="00603D40">
        <w:rPr>
          <w:rFonts w:eastAsia="Arial Unicode MS"/>
          <w:noProof w:val="0"/>
        </w:rPr>
        <w:t>120</w:t>
      </w:r>
      <w:r w:rsidR="00815A92" w:rsidRPr="00815A92">
        <w:rPr>
          <w:rFonts w:eastAsia="Arial Unicode MS"/>
          <w:noProof w:val="0"/>
        </w:rPr>
        <w:t xml:space="preserve"> hlasových kanálů</w:t>
      </w:r>
      <w:r w:rsidR="003C2CDE">
        <w:rPr>
          <w:rFonts w:eastAsia="Arial Unicode MS"/>
          <w:noProof w:val="0"/>
        </w:rPr>
        <w:t xml:space="preserve">: </w:t>
      </w:r>
      <w:r w:rsidR="003C2CDE">
        <w:rPr>
          <w:rFonts w:eastAsia="Arial Unicode MS"/>
          <w:b/>
          <w:noProof w:val="0"/>
        </w:rPr>
        <w:t xml:space="preserve">SIP </w:t>
      </w:r>
      <w:proofErr w:type="spellStart"/>
      <w:r w:rsidR="00815A92" w:rsidRPr="002E3553">
        <w:rPr>
          <w:rFonts w:eastAsia="Arial Unicode MS"/>
          <w:b/>
          <w:noProof w:val="0"/>
        </w:rPr>
        <w:t>trunk</w:t>
      </w:r>
      <w:proofErr w:type="spellEnd"/>
      <w:r w:rsidR="003C2CDE" w:rsidRPr="003C2CDE">
        <w:rPr>
          <w:rFonts w:eastAsia="Arial Unicode MS"/>
          <w:noProof w:val="0"/>
        </w:rPr>
        <w:t>;</w:t>
      </w:r>
    </w:p>
    <w:p w:rsidR="00554FC8" w:rsidRPr="002E3553" w:rsidRDefault="00C0534F"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sidRPr="00815A92">
        <w:rPr>
          <w:rFonts w:eastAsia="Arial Unicode MS"/>
          <w:noProof w:val="0"/>
        </w:rPr>
        <w:t>Křížová</w:t>
      </w:r>
      <w:r w:rsidR="00815A92" w:rsidRPr="00815A92">
        <w:rPr>
          <w:rFonts w:eastAsia="Arial Unicode MS"/>
          <w:noProof w:val="0"/>
        </w:rPr>
        <w:t xml:space="preserve"> 25, 225 08 Praha 5 – </w:t>
      </w:r>
      <w:r w:rsidR="002E3553">
        <w:rPr>
          <w:rFonts w:eastAsia="Arial Unicode MS"/>
          <w:noProof w:val="0"/>
        </w:rPr>
        <w:t xml:space="preserve">30 hlasových kanálů: </w:t>
      </w:r>
      <w:r w:rsidR="002E3553" w:rsidRPr="002E3553">
        <w:rPr>
          <w:rFonts w:eastAsia="Arial Unicode MS"/>
          <w:b/>
          <w:noProof w:val="0"/>
        </w:rPr>
        <w:t>ISDN30</w:t>
      </w:r>
      <w:r w:rsidR="003C2CDE" w:rsidRPr="003C2CDE">
        <w:rPr>
          <w:rFonts w:eastAsia="Arial Unicode MS"/>
          <w:noProof w:val="0"/>
        </w:rPr>
        <w:t>.</w:t>
      </w:r>
    </w:p>
    <w:p w:rsidR="006039E1" w:rsidRPr="002E3553" w:rsidRDefault="00CB37D4" w:rsidP="00815A92">
      <w:pPr>
        <w:pStyle w:val="Zkladntext"/>
        <w:tabs>
          <w:tab w:val="left" w:pos="567"/>
        </w:tabs>
        <w:spacing w:after="60" w:line="280" w:lineRule="atLeast"/>
        <w:ind w:left="567"/>
        <w:rPr>
          <w:rFonts w:eastAsia="Arial Unicode MS" w:cs="Arial"/>
          <w:sz w:val="20"/>
        </w:rPr>
      </w:pPr>
      <w:r>
        <w:rPr>
          <w:rFonts w:eastAsia="Arial Unicode MS" w:cs="Arial"/>
          <w:sz w:val="20"/>
        </w:rPr>
        <w:t xml:space="preserve">Zadavatel požaduje </w:t>
      </w:r>
      <w:r w:rsidR="00197D7B" w:rsidRPr="00527B65">
        <w:rPr>
          <w:rFonts w:eastAsia="Arial Unicode MS" w:cs="Arial"/>
          <w:b/>
          <w:sz w:val="20"/>
        </w:rPr>
        <w:t>jednotnou minutovou sazbou</w:t>
      </w:r>
      <w:r w:rsidR="00197D7B" w:rsidRPr="002E3553">
        <w:rPr>
          <w:rFonts w:eastAsia="Arial Unicode MS" w:cs="Arial"/>
          <w:sz w:val="20"/>
        </w:rPr>
        <w:t xml:space="preserve"> za odchozí volání z pevné sítě do sítí mobilních operátorů do všech GSM mobilních sítí v České republice, </w:t>
      </w:r>
      <w:r>
        <w:rPr>
          <w:rFonts w:eastAsia="Arial Unicode MS" w:cs="Arial"/>
          <w:sz w:val="20"/>
        </w:rPr>
        <w:t xml:space="preserve">a to </w:t>
      </w:r>
      <w:r w:rsidR="00197D7B" w:rsidRPr="008435F2">
        <w:rPr>
          <w:rFonts w:eastAsia="Arial Unicode MS" w:cs="Arial"/>
          <w:sz w:val="20"/>
          <w:u w:val="single"/>
        </w:rPr>
        <w:t xml:space="preserve">bez ohledu na časová pásma </w:t>
      </w:r>
      <w:r w:rsidR="00197D7B" w:rsidRPr="002E3553">
        <w:rPr>
          <w:rFonts w:eastAsia="Arial Unicode MS" w:cs="Arial"/>
          <w:sz w:val="20"/>
        </w:rPr>
        <w:t>(ve</w:t>
      </w:r>
      <w:r w:rsidR="00FD0262">
        <w:rPr>
          <w:rFonts w:eastAsia="Arial Unicode MS" w:cs="Arial"/>
          <w:sz w:val="20"/>
        </w:rPr>
        <w:t> </w:t>
      </w:r>
      <w:r w:rsidR="00197D7B" w:rsidRPr="002E3553">
        <w:rPr>
          <w:rFonts w:eastAsia="Arial Unicode MS" w:cs="Arial"/>
          <w:sz w:val="20"/>
        </w:rPr>
        <w:t>špičce, mimo špičku apod.).</w:t>
      </w:r>
    </w:p>
    <w:p w:rsidR="00527B65" w:rsidRDefault="00527B65" w:rsidP="006039E1">
      <w:pPr>
        <w:pStyle w:val="Zkladntext"/>
        <w:tabs>
          <w:tab w:val="left" w:pos="993"/>
        </w:tabs>
        <w:spacing w:after="60" w:line="280" w:lineRule="atLeast"/>
        <w:ind w:left="567"/>
        <w:rPr>
          <w:rFonts w:eastAsia="Arial Unicode MS" w:cs="Arial"/>
          <w:sz w:val="20"/>
        </w:rPr>
      </w:pPr>
      <w:r>
        <w:rPr>
          <w:rFonts w:eastAsia="Arial Unicode MS" w:cs="Arial"/>
          <w:sz w:val="20"/>
        </w:rPr>
        <w:t>Výše uvedená</w:t>
      </w:r>
      <w:r w:rsidR="00187A42" w:rsidRPr="006039E1">
        <w:rPr>
          <w:rFonts w:eastAsia="Arial Unicode MS" w:cs="Arial"/>
          <w:sz w:val="20"/>
        </w:rPr>
        <w:t xml:space="preserve"> </w:t>
      </w:r>
      <w:r>
        <w:rPr>
          <w:rFonts w:eastAsia="Arial Unicode MS" w:cs="Arial"/>
          <w:sz w:val="20"/>
        </w:rPr>
        <w:t>sazba</w:t>
      </w:r>
      <w:r w:rsidR="00187A42" w:rsidRPr="006039E1">
        <w:rPr>
          <w:rFonts w:eastAsia="Arial Unicode MS" w:cs="Arial"/>
          <w:sz w:val="20"/>
        </w:rPr>
        <w:t xml:space="preserve"> musí</w:t>
      </w:r>
      <w:r w:rsidR="00EE238C" w:rsidRPr="006039E1">
        <w:rPr>
          <w:rFonts w:eastAsia="Arial Unicode MS" w:cs="Arial"/>
          <w:sz w:val="20"/>
        </w:rPr>
        <w:t xml:space="preserve"> obsahovat veškeré náklady spojené s provozem požadované služby. </w:t>
      </w:r>
    </w:p>
    <w:p w:rsidR="00EE238C" w:rsidRPr="006039E1" w:rsidRDefault="00EE238C" w:rsidP="006039E1">
      <w:pPr>
        <w:pStyle w:val="Zkladntext"/>
        <w:tabs>
          <w:tab w:val="left" w:pos="993"/>
        </w:tabs>
        <w:spacing w:after="60" w:line="280" w:lineRule="atLeast"/>
        <w:ind w:left="567"/>
        <w:rPr>
          <w:rFonts w:eastAsia="Arial Unicode MS" w:cs="Arial"/>
          <w:sz w:val="20"/>
        </w:rPr>
      </w:pPr>
      <w:r w:rsidRPr="006039E1">
        <w:rPr>
          <w:rFonts w:eastAsia="Arial Unicode MS" w:cs="Arial"/>
          <w:sz w:val="20"/>
        </w:rPr>
        <w:t xml:space="preserve">Zadavatel požaduje rovněž </w:t>
      </w:r>
      <w:r w:rsidRPr="00527B65">
        <w:rPr>
          <w:rFonts w:eastAsia="Arial Unicode MS" w:cs="Arial"/>
          <w:sz w:val="20"/>
          <w:u w:val="single"/>
        </w:rPr>
        <w:t>nulové zřizovací náklady</w:t>
      </w:r>
      <w:r w:rsidRPr="006039E1">
        <w:rPr>
          <w:rFonts w:eastAsia="Arial Unicode MS" w:cs="Arial"/>
          <w:sz w:val="20"/>
        </w:rPr>
        <w:t>.</w:t>
      </w:r>
    </w:p>
    <w:p w:rsidR="00091D0F" w:rsidRPr="00091D0F" w:rsidRDefault="00091D0F" w:rsidP="00091D0F">
      <w:pPr>
        <w:pStyle w:val="Zkladntext"/>
        <w:tabs>
          <w:tab w:val="left" w:pos="993"/>
        </w:tabs>
        <w:spacing w:after="60" w:line="280" w:lineRule="atLeast"/>
        <w:ind w:left="567"/>
        <w:rPr>
          <w:rFonts w:eastAsia="Arial Unicode MS" w:cs="Arial"/>
          <w:sz w:val="20"/>
        </w:rPr>
      </w:pPr>
      <w:r w:rsidRPr="00091D0F">
        <w:rPr>
          <w:rFonts w:eastAsia="Arial Unicode MS" w:cs="Arial"/>
          <w:sz w:val="20"/>
        </w:rPr>
        <w:t xml:space="preserve">Zadavatel dále požaduje možnost rozúčtování provozu v lokalitě </w:t>
      </w:r>
      <w:r>
        <w:rPr>
          <w:rFonts w:eastAsia="Arial Unicode MS" w:cs="Arial"/>
          <w:sz w:val="20"/>
        </w:rPr>
        <w:t xml:space="preserve">Datové centrum MPSV, </w:t>
      </w:r>
      <w:r w:rsidRPr="00091D0F">
        <w:rPr>
          <w:rFonts w:eastAsia="Arial Unicode MS" w:cs="Arial"/>
          <w:sz w:val="20"/>
        </w:rPr>
        <w:t>Sokolovská 855, 190 00 Praha 9 na 2 různé organizace, které toto připojení budou využívat, tj.</w:t>
      </w:r>
      <w:r>
        <w:rPr>
          <w:rFonts w:eastAsia="Arial Unicode MS" w:cs="Arial"/>
          <w:sz w:val="20"/>
        </w:rPr>
        <w:t> </w:t>
      </w:r>
      <w:r w:rsidRPr="00091D0F">
        <w:rPr>
          <w:rFonts w:eastAsia="Arial Unicode MS" w:cs="Arial"/>
          <w:sz w:val="20"/>
        </w:rPr>
        <w:t>na M</w:t>
      </w:r>
      <w:r>
        <w:rPr>
          <w:rFonts w:eastAsia="Arial Unicode MS" w:cs="Arial"/>
          <w:sz w:val="20"/>
        </w:rPr>
        <w:t xml:space="preserve">inisterstvo práce a sociálních věcí </w:t>
      </w:r>
      <w:r w:rsidRPr="00091D0F">
        <w:rPr>
          <w:rFonts w:eastAsia="Arial Unicode MS" w:cs="Arial"/>
          <w:sz w:val="20"/>
        </w:rPr>
        <w:t xml:space="preserve">a na </w:t>
      </w:r>
      <w:r>
        <w:rPr>
          <w:rFonts w:eastAsia="Arial Unicode MS" w:cs="Arial"/>
          <w:sz w:val="20"/>
        </w:rPr>
        <w:t>Úřad práce České republiky</w:t>
      </w:r>
      <w:r w:rsidRPr="00091D0F">
        <w:rPr>
          <w:rFonts w:eastAsia="Arial Unicode MS" w:cs="Arial"/>
          <w:sz w:val="20"/>
        </w:rPr>
        <w:t>.</w:t>
      </w:r>
    </w:p>
    <w:p w:rsidR="00EE238C" w:rsidRDefault="00EE238C" w:rsidP="008C4E59">
      <w:pPr>
        <w:pStyle w:val="Zkladntext"/>
        <w:spacing w:line="280" w:lineRule="atLeast"/>
        <w:ind w:left="567"/>
        <w:rPr>
          <w:rFonts w:cs="Arial"/>
          <w:sz w:val="20"/>
        </w:rPr>
      </w:pPr>
      <w:r w:rsidRPr="006039E1">
        <w:rPr>
          <w:rFonts w:eastAsia="Arial Unicode MS" w:cs="Arial"/>
          <w:sz w:val="20"/>
        </w:rPr>
        <w:t xml:space="preserve">V rámci uvedeného tarifu </w:t>
      </w:r>
      <w:r w:rsidR="00187A42" w:rsidRPr="006039E1">
        <w:rPr>
          <w:rFonts w:eastAsia="Arial Unicode MS" w:cs="Arial"/>
          <w:sz w:val="20"/>
        </w:rPr>
        <w:t>musí být</w:t>
      </w:r>
      <w:r w:rsidRPr="006039E1">
        <w:rPr>
          <w:rFonts w:eastAsia="Arial Unicode MS" w:cs="Arial"/>
          <w:sz w:val="20"/>
        </w:rPr>
        <w:t xml:space="preserve"> garantována nabídková cena uvedená uchazečem </w:t>
      </w:r>
      <w:r w:rsidR="00187A42" w:rsidRPr="006039E1">
        <w:rPr>
          <w:rFonts w:eastAsia="Arial Unicode MS" w:cs="Arial"/>
          <w:sz w:val="20"/>
        </w:rPr>
        <w:t xml:space="preserve">v </w:t>
      </w:r>
      <w:r w:rsidR="00187A42" w:rsidRPr="006039E1">
        <w:rPr>
          <w:rFonts w:eastAsia="Arial Unicode MS" w:cs="Arial"/>
          <w:sz w:val="20"/>
          <w:u w:val="single"/>
        </w:rPr>
        <w:t>Příloze</w:t>
      </w:r>
      <w:r w:rsidRPr="006039E1">
        <w:rPr>
          <w:rFonts w:eastAsia="Arial Unicode MS" w:cs="Arial"/>
          <w:sz w:val="20"/>
          <w:u w:val="single"/>
        </w:rPr>
        <w:t xml:space="preserve"> č.</w:t>
      </w:r>
      <w:r w:rsidR="00187A42" w:rsidRPr="006039E1">
        <w:rPr>
          <w:rFonts w:eastAsia="Arial Unicode MS" w:cs="Arial"/>
          <w:sz w:val="20"/>
          <w:u w:val="single"/>
        </w:rPr>
        <w:t> </w:t>
      </w:r>
      <w:r w:rsidRPr="006039E1">
        <w:rPr>
          <w:rFonts w:eastAsia="Arial Unicode MS" w:cs="Arial"/>
          <w:sz w:val="20"/>
          <w:u w:val="single"/>
        </w:rPr>
        <w:t>1</w:t>
      </w:r>
      <w:r w:rsidRPr="006039E1">
        <w:rPr>
          <w:rFonts w:eastAsia="Arial Unicode MS" w:cs="Arial"/>
          <w:sz w:val="20"/>
        </w:rPr>
        <w:t xml:space="preserve"> této zadávací dokumentace</w:t>
      </w:r>
      <w:r w:rsidR="00187A42" w:rsidRPr="006039E1">
        <w:rPr>
          <w:rFonts w:eastAsia="Arial Unicode MS" w:cs="Arial"/>
          <w:sz w:val="20"/>
        </w:rPr>
        <w:t xml:space="preserve"> - </w:t>
      </w:r>
      <w:r w:rsidRPr="006039E1">
        <w:rPr>
          <w:rFonts w:eastAsia="Arial Unicode MS" w:cs="Arial"/>
          <w:sz w:val="20"/>
        </w:rPr>
        <w:t xml:space="preserve"> </w:t>
      </w:r>
      <w:r w:rsidR="000C5D5E" w:rsidRPr="006039E1">
        <w:rPr>
          <w:rFonts w:cs="Arial"/>
          <w:i/>
          <w:sz w:val="20"/>
        </w:rPr>
        <w:t>Položkový rozpočet vč.</w:t>
      </w:r>
      <w:r w:rsidR="000C5D5E" w:rsidRPr="006039E1">
        <w:rPr>
          <w:rFonts w:cs="Arial"/>
          <w:sz w:val="20"/>
        </w:rPr>
        <w:t xml:space="preserve"> </w:t>
      </w:r>
      <w:r w:rsidR="000C5D5E" w:rsidRPr="006039E1">
        <w:rPr>
          <w:rFonts w:cs="Arial"/>
          <w:i/>
          <w:sz w:val="20"/>
        </w:rPr>
        <w:t>objemů služeb</w:t>
      </w:r>
      <w:r w:rsidR="00F85BBF" w:rsidRPr="00F85BBF">
        <w:rPr>
          <w:rFonts w:cs="Arial"/>
          <w:sz w:val="20"/>
        </w:rPr>
        <w:t>,</w:t>
      </w:r>
      <w:r w:rsidR="00F85BBF" w:rsidRPr="00F85BBF">
        <w:t xml:space="preserve"> </w:t>
      </w:r>
      <w:r w:rsidR="00F85BBF" w:rsidRPr="00F85BBF">
        <w:rPr>
          <w:rFonts w:cs="Arial"/>
          <w:sz w:val="20"/>
        </w:rPr>
        <w:t>a to po celou dobu platnosti a účinnosti rámcové smlouvy na plnění veřejné zakázky (resp. dílčích smluv).</w:t>
      </w:r>
    </w:p>
    <w:p w:rsidR="007E3194" w:rsidRDefault="007E3194" w:rsidP="008C4E59">
      <w:pPr>
        <w:pStyle w:val="Zkladntext"/>
        <w:spacing w:line="280" w:lineRule="atLeast"/>
        <w:ind w:left="567"/>
        <w:rPr>
          <w:rFonts w:cs="Arial"/>
          <w:sz w:val="20"/>
        </w:rPr>
      </w:pPr>
    </w:p>
    <w:p w:rsidR="007E3194" w:rsidRDefault="007E3194" w:rsidP="008C4E59">
      <w:pPr>
        <w:pStyle w:val="Zkladntext"/>
        <w:spacing w:line="280" w:lineRule="atLeast"/>
        <w:ind w:left="567"/>
        <w:rPr>
          <w:rFonts w:cs="Arial"/>
          <w:sz w:val="20"/>
        </w:rPr>
      </w:pPr>
    </w:p>
    <w:p w:rsidR="00EE238C" w:rsidRPr="00BC6222" w:rsidRDefault="00EE238C" w:rsidP="007E3194">
      <w:pPr>
        <w:pStyle w:val="Nadpis3"/>
        <w:shd w:val="clear" w:color="auto" w:fill="DDD9C3" w:themeFill="background2" w:themeFillShade="E6"/>
        <w:tabs>
          <w:tab w:val="clear" w:pos="851"/>
          <w:tab w:val="num" w:pos="567"/>
        </w:tabs>
        <w:spacing w:line="280" w:lineRule="atLeast"/>
        <w:ind w:left="567" w:hanging="567"/>
      </w:pPr>
      <w:bookmarkStart w:id="29" w:name="_Toc446332393"/>
      <w:r w:rsidRPr="00BC6222">
        <w:lastRenderedPageBreak/>
        <w:t>Zabezpečení prioritního odbavení spojení v mobilní síti</w:t>
      </w:r>
      <w:bookmarkEnd w:id="29"/>
    </w:p>
    <w:p w:rsidR="00EE238C" w:rsidRPr="00F85BBF" w:rsidRDefault="00187A42" w:rsidP="008C4E59">
      <w:pPr>
        <w:pStyle w:val="Zkladntext"/>
        <w:spacing w:line="280" w:lineRule="atLeast"/>
        <w:ind w:left="567"/>
        <w:rPr>
          <w:rFonts w:eastAsia="Arial Unicode MS" w:cs="Arial"/>
          <w:color w:val="000000"/>
          <w:sz w:val="20"/>
          <w:u w:val="single"/>
        </w:rPr>
      </w:pPr>
      <w:r>
        <w:rPr>
          <w:rFonts w:eastAsia="Arial Unicode MS" w:cs="Arial"/>
          <w:sz w:val="20"/>
        </w:rPr>
        <w:t>V</w:t>
      </w:r>
      <w:r w:rsidR="00EE238C" w:rsidRPr="00BC6222">
        <w:rPr>
          <w:rFonts w:eastAsia="Arial Unicode MS" w:cs="Arial"/>
          <w:sz w:val="20"/>
        </w:rPr>
        <w:t xml:space="preserve">zhledem k plnění správních funkcí </w:t>
      </w:r>
      <w:r>
        <w:rPr>
          <w:rFonts w:eastAsia="Arial Unicode MS" w:cs="Arial"/>
          <w:sz w:val="20"/>
        </w:rPr>
        <w:t>z</w:t>
      </w:r>
      <w:r w:rsidRPr="00BC6222">
        <w:rPr>
          <w:rFonts w:eastAsia="Arial Unicode MS" w:cs="Arial"/>
          <w:sz w:val="20"/>
        </w:rPr>
        <w:t xml:space="preserve">adavatel </w:t>
      </w:r>
      <w:r w:rsidR="00EE238C" w:rsidRPr="00BC6222">
        <w:rPr>
          <w:rFonts w:eastAsia="Arial Unicode MS" w:cs="Arial"/>
          <w:sz w:val="20"/>
        </w:rPr>
        <w:t xml:space="preserve">požaduje zabezpečení prioritního odbavení spojení v rámci mobilní sítě, přednostní odbavení požadavku na spojení </w:t>
      </w:r>
      <w:r w:rsidR="00EE238C" w:rsidRPr="008435F2">
        <w:rPr>
          <w:rFonts w:eastAsia="Arial Unicode MS" w:cs="Arial"/>
          <w:sz w:val="20"/>
        </w:rPr>
        <w:t>v</w:t>
      </w:r>
      <w:r w:rsidR="008435F2">
        <w:rPr>
          <w:rFonts w:eastAsia="Arial Unicode MS" w:cs="Arial"/>
          <w:sz w:val="20"/>
        </w:rPr>
        <w:t> </w:t>
      </w:r>
      <w:r w:rsidR="00EE238C" w:rsidRPr="008435F2">
        <w:rPr>
          <w:rFonts w:eastAsia="Arial Unicode MS" w:cs="Arial"/>
          <w:sz w:val="20"/>
        </w:rPr>
        <w:t>případ</w:t>
      </w:r>
      <w:r w:rsidR="008435F2">
        <w:rPr>
          <w:rFonts w:eastAsia="Arial Unicode MS" w:cs="Arial"/>
          <w:sz w:val="20"/>
        </w:rPr>
        <w:t xml:space="preserve">ě </w:t>
      </w:r>
      <w:r w:rsidR="00EE238C" w:rsidRPr="00F85BBF">
        <w:rPr>
          <w:rFonts w:eastAsia="Arial Unicode MS" w:cs="Arial"/>
          <w:sz w:val="20"/>
        </w:rPr>
        <w:t>lokálního přetížení sítě v</w:t>
      </w:r>
      <w:r w:rsidR="00EA257A" w:rsidRPr="00F85BBF">
        <w:rPr>
          <w:rFonts w:eastAsia="Arial Unicode MS" w:cs="Arial"/>
          <w:sz w:val="20"/>
        </w:rPr>
        <w:t> </w:t>
      </w:r>
      <w:r w:rsidR="00EE238C" w:rsidRPr="00F85BBF">
        <w:rPr>
          <w:rFonts w:eastAsia="Arial Unicode MS" w:cs="Arial"/>
          <w:b/>
          <w:sz w:val="20"/>
        </w:rPr>
        <w:t>krizových situacích</w:t>
      </w:r>
      <w:r w:rsidR="00EE238C" w:rsidRPr="00BC6222">
        <w:rPr>
          <w:rFonts w:eastAsia="Arial Unicode MS" w:cs="Arial"/>
          <w:sz w:val="20"/>
        </w:rPr>
        <w:t xml:space="preserve">, a to </w:t>
      </w:r>
      <w:r w:rsidR="00EE238C" w:rsidRPr="00BC6222">
        <w:rPr>
          <w:rFonts w:eastAsia="Arial Unicode MS" w:cs="Arial"/>
          <w:color w:val="000000"/>
          <w:sz w:val="20"/>
        </w:rPr>
        <w:t>systémem „</w:t>
      </w:r>
      <w:proofErr w:type="spellStart"/>
      <w:r w:rsidR="00EE238C" w:rsidRPr="00BC6222">
        <w:rPr>
          <w:rFonts w:eastAsia="Arial Unicode MS" w:cs="Arial"/>
          <w:b/>
          <w:color w:val="000000"/>
          <w:sz w:val="20"/>
        </w:rPr>
        <w:t>eMLPP</w:t>
      </w:r>
      <w:proofErr w:type="spellEnd"/>
      <w:r w:rsidR="00EE238C" w:rsidRPr="00BC6222">
        <w:rPr>
          <w:rFonts w:eastAsia="Arial Unicode MS" w:cs="Arial"/>
          <w:color w:val="000000"/>
          <w:sz w:val="20"/>
        </w:rPr>
        <w:t>“ (</w:t>
      </w:r>
      <w:proofErr w:type="spellStart"/>
      <w:r w:rsidR="00EE238C" w:rsidRPr="00BC6222">
        <w:rPr>
          <w:rFonts w:eastAsia="Arial Unicode MS" w:cs="Arial"/>
          <w:color w:val="000000"/>
          <w:sz w:val="20"/>
        </w:rPr>
        <w:t>enhanced</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Multi</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Level</w:t>
      </w:r>
      <w:proofErr w:type="spellEnd"/>
      <w:r w:rsidR="00EE238C" w:rsidRPr="00BC6222">
        <w:rPr>
          <w:rFonts w:eastAsia="Arial Unicode MS" w:cs="Arial"/>
          <w:color w:val="000000"/>
          <w:sz w:val="20"/>
        </w:rPr>
        <w:t xml:space="preserve"> Precedence and </w:t>
      </w:r>
      <w:proofErr w:type="spellStart"/>
      <w:r w:rsidR="00EE238C" w:rsidRPr="00BC6222">
        <w:rPr>
          <w:rFonts w:eastAsia="Arial Unicode MS" w:cs="Arial"/>
          <w:color w:val="000000"/>
          <w:sz w:val="20"/>
        </w:rPr>
        <w:t>Pre-emption</w:t>
      </w:r>
      <w:proofErr w:type="spellEnd"/>
      <w:r w:rsidR="00EE238C" w:rsidRPr="00BC6222">
        <w:rPr>
          <w:rFonts w:eastAsia="Arial Unicode MS" w:cs="Arial"/>
          <w:color w:val="000000"/>
          <w:sz w:val="20"/>
        </w:rPr>
        <w:t xml:space="preserve">), </w:t>
      </w:r>
      <w:r w:rsidR="00EE238C" w:rsidRPr="00F85BBF">
        <w:rPr>
          <w:rFonts w:eastAsia="Arial Unicode MS" w:cs="Arial"/>
          <w:color w:val="000000"/>
          <w:sz w:val="20"/>
          <w:u w:val="single"/>
        </w:rPr>
        <w:t>případně jiným kvalitativně a technicky obdobný</w:t>
      </w:r>
      <w:r w:rsidRPr="00F85BBF">
        <w:rPr>
          <w:rFonts w:eastAsia="Arial Unicode MS" w:cs="Arial"/>
          <w:color w:val="000000"/>
          <w:sz w:val="20"/>
          <w:u w:val="single"/>
        </w:rPr>
        <w:t>m</w:t>
      </w:r>
      <w:r w:rsidR="00EE238C" w:rsidRPr="00F85BBF">
        <w:rPr>
          <w:rFonts w:eastAsia="Arial Unicode MS" w:cs="Arial"/>
          <w:color w:val="000000"/>
          <w:sz w:val="20"/>
          <w:u w:val="single"/>
        </w:rPr>
        <w:t xml:space="preserve"> </w:t>
      </w:r>
      <w:r w:rsidRPr="00F85BBF">
        <w:rPr>
          <w:rFonts w:eastAsia="Arial Unicode MS" w:cs="Arial"/>
          <w:color w:val="000000"/>
          <w:sz w:val="20"/>
          <w:u w:val="single"/>
        </w:rPr>
        <w:t>systémem</w:t>
      </w:r>
      <w:r w:rsidR="00EE238C" w:rsidRPr="00F85BBF">
        <w:rPr>
          <w:rFonts w:eastAsia="Arial Unicode MS" w:cs="Arial"/>
          <w:color w:val="000000"/>
          <w:sz w:val="20"/>
          <w:u w:val="single"/>
        </w:rPr>
        <w:t>.</w:t>
      </w:r>
    </w:p>
    <w:p w:rsidR="00EE238C" w:rsidRPr="00BC6222"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Uchazeč </w:t>
      </w:r>
      <w:r w:rsidR="00F3577C" w:rsidRPr="00616E24">
        <w:rPr>
          <w:rFonts w:eastAsia="Arial Unicode MS" w:cs="Arial"/>
          <w:sz w:val="20"/>
        </w:rPr>
        <w:t>je povinen poskytnout</w:t>
      </w:r>
      <w:r w:rsidRPr="00616E24">
        <w:rPr>
          <w:rFonts w:eastAsia="Arial Unicode MS" w:cs="Arial"/>
          <w:sz w:val="20"/>
        </w:rPr>
        <w:t xml:space="preserve"> tuto službu nejpozději do </w:t>
      </w:r>
      <w:r w:rsidR="006C1CCC" w:rsidRPr="00616E24">
        <w:rPr>
          <w:rFonts w:eastAsia="Arial Unicode MS" w:cs="Arial"/>
          <w:sz w:val="20"/>
        </w:rPr>
        <w:t xml:space="preserve">90 </w:t>
      </w:r>
      <w:r w:rsidR="00187A42" w:rsidRPr="00616E24">
        <w:rPr>
          <w:rFonts w:eastAsia="Arial Unicode MS" w:cs="Arial"/>
          <w:sz w:val="20"/>
        </w:rPr>
        <w:t xml:space="preserve">kalendářních </w:t>
      </w:r>
      <w:r w:rsidR="006C1CCC" w:rsidRPr="00616E24">
        <w:rPr>
          <w:rFonts w:eastAsia="Arial Unicode MS" w:cs="Arial"/>
          <w:sz w:val="20"/>
        </w:rPr>
        <w:t>dnů</w:t>
      </w:r>
      <w:r w:rsidR="00187A42" w:rsidRPr="00616E24">
        <w:rPr>
          <w:rFonts w:eastAsia="Arial Unicode MS" w:cs="Arial"/>
          <w:sz w:val="20"/>
        </w:rPr>
        <w:t xml:space="preserve"> ode dne uzavření </w:t>
      </w:r>
      <w:r w:rsidR="00F3577C" w:rsidRPr="00616E24">
        <w:rPr>
          <w:rFonts w:eastAsia="Arial Unicode MS" w:cs="Arial"/>
          <w:sz w:val="20"/>
        </w:rPr>
        <w:t xml:space="preserve">rámcové </w:t>
      </w:r>
      <w:r w:rsidR="00187A42" w:rsidRPr="00616E24">
        <w:rPr>
          <w:rFonts w:eastAsia="Arial Unicode MS" w:cs="Arial"/>
          <w:sz w:val="20"/>
        </w:rPr>
        <w:t>smlouvy na plnění veřejné zakázky.</w:t>
      </w:r>
      <w:r w:rsidRPr="00616E24">
        <w:rPr>
          <w:rFonts w:eastAsia="Arial Unicode MS" w:cs="Arial"/>
          <w:sz w:val="20"/>
        </w:rPr>
        <w:t xml:space="preserve"> V případě nesplnění termínu spuštění služby bude zadavatel účtovat za každý započatý den prodlení sankci ve výši </w:t>
      </w:r>
      <w:r w:rsidR="00B419E2" w:rsidRPr="00616E24">
        <w:rPr>
          <w:rFonts w:eastAsia="Arial Unicode MS" w:cs="Arial"/>
          <w:sz w:val="20"/>
        </w:rPr>
        <w:t>10.</w:t>
      </w:r>
      <w:r w:rsidRPr="00616E24">
        <w:rPr>
          <w:rFonts w:eastAsia="Arial Unicode MS" w:cs="Arial"/>
          <w:sz w:val="20"/>
        </w:rPr>
        <w:t>000 Kč</w:t>
      </w:r>
      <w:r w:rsidR="00187A42" w:rsidRPr="00616E24">
        <w:rPr>
          <w:rFonts w:eastAsia="Arial Unicode MS" w:cs="Arial"/>
          <w:sz w:val="20"/>
        </w:rPr>
        <w:t xml:space="preserve"> </w:t>
      </w:r>
      <w:r w:rsidR="00187A42">
        <w:rPr>
          <w:rFonts w:eastAsia="Arial Unicode MS" w:cs="Arial"/>
          <w:color w:val="000000"/>
          <w:sz w:val="20"/>
        </w:rPr>
        <w:t xml:space="preserve">(viz </w:t>
      </w:r>
      <w:r w:rsidR="00187A42" w:rsidRPr="00187A42">
        <w:rPr>
          <w:rFonts w:eastAsia="Arial Unicode MS" w:cs="Arial"/>
          <w:color w:val="000000"/>
          <w:sz w:val="20"/>
          <w:u w:val="single"/>
        </w:rPr>
        <w:t>Příloha č. 2</w:t>
      </w:r>
      <w:r w:rsidR="00187A42">
        <w:rPr>
          <w:rFonts w:eastAsia="Arial Unicode MS" w:cs="Arial"/>
          <w:color w:val="000000"/>
          <w:sz w:val="20"/>
        </w:rPr>
        <w:t xml:space="preserve"> této zadávací dokumentace – </w:t>
      </w:r>
      <w:r w:rsidR="00187A42" w:rsidRPr="00187A42">
        <w:rPr>
          <w:rFonts w:eastAsia="Arial Unicode MS" w:cs="Arial"/>
          <w:i/>
          <w:color w:val="000000"/>
          <w:sz w:val="20"/>
        </w:rPr>
        <w:t xml:space="preserve">Návrh </w:t>
      </w:r>
      <w:r w:rsidR="008435F2">
        <w:rPr>
          <w:rFonts w:eastAsia="Arial Unicode MS" w:cs="Arial"/>
          <w:i/>
          <w:color w:val="000000"/>
          <w:sz w:val="20"/>
        </w:rPr>
        <w:t xml:space="preserve">rámcové </w:t>
      </w:r>
      <w:r w:rsidR="00187A42" w:rsidRPr="00187A42">
        <w:rPr>
          <w:rFonts w:eastAsia="Arial Unicode MS" w:cs="Arial"/>
          <w:i/>
          <w:color w:val="000000"/>
          <w:sz w:val="20"/>
        </w:rPr>
        <w:t>smlouvy (závazný vzor)</w:t>
      </w:r>
      <w:r w:rsidR="005557BD">
        <w:rPr>
          <w:rFonts w:eastAsia="Arial Unicode MS" w:cs="Arial"/>
          <w:i/>
          <w:color w:val="000000"/>
          <w:sz w:val="20"/>
        </w:rPr>
        <w:t>)</w:t>
      </w:r>
      <w:r w:rsidR="00187A42" w:rsidRPr="00187A42">
        <w:rPr>
          <w:rFonts w:eastAsia="Arial Unicode MS" w:cs="Arial"/>
          <w:i/>
          <w:color w:val="000000"/>
          <w:sz w:val="20"/>
        </w:rPr>
        <w:t>.</w:t>
      </w:r>
    </w:p>
    <w:p w:rsidR="00187A42" w:rsidRDefault="00EE238C" w:rsidP="008C4E59">
      <w:pPr>
        <w:pStyle w:val="Zkladntext"/>
        <w:spacing w:line="280" w:lineRule="atLeast"/>
        <w:ind w:left="567"/>
        <w:rPr>
          <w:rFonts w:eastAsia="Arial Unicode MS" w:cs="Arial"/>
          <w:sz w:val="20"/>
        </w:rPr>
      </w:pPr>
      <w:r w:rsidRPr="00BC6222">
        <w:rPr>
          <w:rFonts w:eastAsia="Arial Unicode MS" w:cs="Arial"/>
          <w:color w:val="000000"/>
          <w:sz w:val="20"/>
        </w:rPr>
        <w:t xml:space="preserve">Cena uvedené služby </w:t>
      </w:r>
      <w:r w:rsidR="00F3577C">
        <w:rPr>
          <w:rFonts w:eastAsia="Arial Unicode MS" w:cs="Arial"/>
          <w:color w:val="000000"/>
          <w:sz w:val="20"/>
        </w:rPr>
        <w:t>musí být</w:t>
      </w:r>
      <w:r w:rsidRPr="00BC6222">
        <w:rPr>
          <w:rFonts w:eastAsia="Arial Unicode MS" w:cs="Arial"/>
          <w:color w:val="000000"/>
          <w:sz w:val="20"/>
        </w:rPr>
        <w:t xml:space="preserve"> plně zahrnuta v nabídkové ceně uvedené uchazečem</w:t>
      </w:r>
      <w:r w:rsidR="00187A42">
        <w:rPr>
          <w:rFonts w:eastAsia="Arial Unicode MS" w:cs="Arial"/>
          <w:color w:val="000000"/>
          <w:sz w:val="20"/>
        </w:rPr>
        <w:t xml:space="preserve"> v</w:t>
      </w:r>
      <w:r w:rsidR="00187A42" w:rsidRPr="00187A42">
        <w:rPr>
          <w:rFonts w:eastAsia="Arial Unicode MS" w:cs="Arial"/>
          <w:sz w:val="20"/>
        </w:rPr>
        <w:t xml:space="preserve"> </w:t>
      </w:r>
      <w:r w:rsidR="00187A42" w:rsidRPr="00187A42">
        <w:rPr>
          <w:rFonts w:eastAsia="Arial Unicode MS" w:cs="Arial"/>
          <w:sz w:val="20"/>
          <w:u w:val="single"/>
        </w:rPr>
        <w:t>Příloze č. 1</w:t>
      </w:r>
      <w:r w:rsidR="00187A42" w:rsidRPr="00187A42">
        <w:rPr>
          <w:rFonts w:eastAsia="Arial Unicode MS" w:cs="Arial"/>
          <w:sz w:val="20"/>
        </w:rPr>
        <w:t xml:space="preserve"> této zadávací dokumentace</w:t>
      </w:r>
      <w:r w:rsidR="00187A42">
        <w:rPr>
          <w:rFonts w:eastAsia="Arial Unicode MS" w:cs="Arial"/>
          <w:sz w:val="20"/>
        </w:rPr>
        <w:t xml:space="preserve"> - </w:t>
      </w:r>
      <w:r w:rsidR="00187A42" w:rsidRPr="00187A42">
        <w:rPr>
          <w:rFonts w:eastAsia="Arial Unicode MS" w:cs="Arial"/>
          <w:sz w:val="20"/>
        </w:rPr>
        <w:t xml:space="preserve">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0C5D5E">
        <w:rPr>
          <w:rFonts w:cs="Arial"/>
          <w:i/>
          <w:sz w:val="20"/>
        </w:rPr>
        <w:t>.</w:t>
      </w:r>
    </w:p>
    <w:p w:rsidR="00EE238C" w:rsidRPr="00554FC8" w:rsidRDefault="00EE238C" w:rsidP="00554FC8">
      <w:pPr>
        <w:pStyle w:val="Zkladntext"/>
        <w:spacing w:line="280" w:lineRule="atLeast"/>
        <w:ind w:left="567"/>
        <w:rPr>
          <w:rFonts w:eastAsia="Arial Unicode MS" w:cs="Arial"/>
          <w:color w:val="000000" w:themeColor="text1"/>
          <w:sz w:val="20"/>
        </w:rPr>
      </w:pPr>
      <w:r w:rsidRPr="00D7420B">
        <w:rPr>
          <w:rFonts w:eastAsia="Arial Unicode MS" w:cs="Arial"/>
          <w:color w:val="000000" w:themeColor="text1"/>
          <w:sz w:val="20"/>
        </w:rPr>
        <w:t xml:space="preserve">Zadavatel </w:t>
      </w:r>
      <w:r w:rsidR="00187A42" w:rsidRPr="00D7420B">
        <w:rPr>
          <w:rFonts w:eastAsia="Arial Unicode MS" w:cs="Arial"/>
          <w:color w:val="000000" w:themeColor="text1"/>
          <w:sz w:val="20"/>
        </w:rPr>
        <w:t xml:space="preserve">požaduje, aby uchazeč </w:t>
      </w:r>
      <w:r w:rsidR="00C266CB">
        <w:rPr>
          <w:rFonts w:eastAsia="Arial Unicode MS" w:cs="Arial"/>
          <w:color w:val="000000" w:themeColor="text1"/>
          <w:sz w:val="20"/>
        </w:rPr>
        <w:t xml:space="preserve">zabezpečil </w:t>
      </w:r>
      <w:proofErr w:type="spellStart"/>
      <w:r w:rsidR="00C266CB">
        <w:rPr>
          <w:rFonts w:eastAsia="Arial Unicode MS" w:cs="Arial"/>
          <w:color w:val="000000" w:themeColor="text1"/>
          <w:sz w:val="20"/>
        </w:rPr>
        <w:t>prioritizaci</w:t>
      </w:r>
      <w:proofErr w:type="spellEnd"/>
      <w:r w:rsidR="00C266CB">
        <w:rPr>
          <w:rFonts w:eastAsia="Arial Unicode MS" w:cs="Arial"/>
          <w:color w:val="000000" w:themeColor="text1"/>
          <w:sz w:val="20"/>
        </w:rPr>
        <w:t xml:space="preserve"> na platformě své sítě.</w:t>
      </w:r>
    </w:p>
    <w:p w:rsidR="00F85BBF" w:rsidRDefault="00EE238C" w:rsidP="008C4E59">
      <w:pPr>
        <w:pStyle w:val="Zkladntext"/>
        <w:spacing w:line="280" w:lineRule="atLeast"/>
        <w:ind w:left="567"/>
        <w:rPr>
          <w:rFonts w:eastAsia="Arial Unicode MS" w:cs="Arial"/>
          <w:sz w:val="20"/>
        </w:rPr>
      </w:pPr>
      <w:r w:rsidRPr="00BC6222">
        <w:rPr>
          <w:rFonts w:eastAsia="Arial Unicode MS" w:cs="Arial"/>
          <w:sz w:val="20"/>
        </w:rPr>
        <w:t xml:space="preserve">Požadavek na </w:t>
      </w:r>
      <w:proofErr w:type="spellStart"/>
      <w:r w:rsidRPr="00BC6222">
        <w:rPr>
          <w:rFonts w:eastAsia="Arial Unicode MS" w:cs="Arial"/>
          <w:sz w:val="20"/>
        </w:rPr>
        <w:t>prioritizaci</w:t>
      </w:r>
      <w:proofErr w:type="spellEnd"/>
      <w:r w:rsidRPr="00BC6222">
        <w:rPr>
          <w:rFonts w:eastAsia="Arial Unicode MS" w:cs="Arial"/>
          <w:sz w:val="20"/>
        </w:rPr>
        <w:t xml:space="preserve"> se týká pouze </w:t>
      </w:r>
      <w:r w:rsidRPr="00554FC8">
        <w:rPr>
          <w:rFonts w:eastAsia="Arial Unicode MS" w:cs="Arial"/>
          <w:sz w:val="20"/>
        </w:rPr>
        <w:t xml:space="preserve">vybraných </w:t>
      </w:r>
      <w:r w:rsidRPr="00B419E2">
        <w:rPr>
          <w:rFonts w:eastAsia="Arial Unicode MS" w:cs="Arial"/>
          <w:sz w:val="20"/>
          <w:u w:val="single"/>
        </w:rPr>
        <w:t xml:space="preserve">cca </w:t>
      </w:r>
      <w:r w:rsidR="00D028AB" w:rsidRPr="00B419E2">
        <w:rPr>
          <w:rFonts w:eastAsia="Arial Unicode MS" w:cs="Arial"/>
          <w:sz w:val="20"/>
          <w:u w:val="single"/>
        </w:rPr>
        <w:t>200</w:t>
      </w:r>
      <w:r w:rsidR="00AD2394">
        <w:rPr>
          <w:rFonts w:eastAsia="Arial Unicode MS" w:cs="Arial"/>
          <w:sz w:val="20"/>
          <w:u w:val="single"/>
        </w:rPr>
        <w:t xml:space="preserve"> </w:t>
      </w:r>
      <w:r w:rsidR="00D028AB" w:rsidRPr="00B419E2">
        <w:rPr>
          <w:rFonts w:eastAsia="Arial Unicode MS" w:cs="Arial"/>
          <w:sz w:val="20"/>
          <w:u w:val="single"/>
        </w:rPr>
        <w:t>ks</w:t>
      </w:r>
      <w:r w:rsidRPr="00B419E2">
        <w:rPr>
          <w:rFonts w:eastAsia="Arial Unicode MS" w:cs="Arial"/>
          <w:sz w:val="20"/>
          <w:u w:val="single"/>
        </w:rPr>
        <w:t xml:space="preserve"> SIM karet zadavatele</w:t>
      </w:r>
      <w:r w:rsidR="00F85BBF">
        <w:rPr>
          <w:rFonts w:eastAsia="Arial Unicode MS" w:cs="Arial"/>
          <w:sz w:val="20"/>
        </w:rPr>
        <w:t xml:space="preserve">. </w:t>
      </w:r>
      <w:r w:rsidR="00D028AB" w:rsidRPr="00554FC8">
        <w:rPr>
          <w:rFonts w:eastAsia="Arial Unicode MS" w:cs="Arial"/>
          <w:sz w:val="20"/>
        </w:rPr>
        <w:t xml:space="preserve"> </w:t>
      </w:r>
    </w:p>
    <w:p w:rsidR="00F85BBF" w:rsidRDefault="00F85BBF" w:rsidP="008C4E59">
      <w:pPr>
        <w:pStyle w:val="Zkladntext"/>
        <w:spacing w:line="280" w:lineRule="atLeast"/>
        <w:ind w:left="567"/>
        <w:rPr>
          <w:rFonts w:eastAsia="Arial Unicode MS" w:cs="Arial"/>
          <w:sz w:val="20"/>
        </w:rPr>
      </w:pPr>
      <w:r w:rsidRPr="00F85BBF">
        <w:rPr>
          <w:rFonts w:eastAsia="Arial Unicode MS" w:cs="Arial"/>
          <w:sz w:val="20"/>
        </w:rPr>
        <w:t>Zadavatelé si vyhrazují právo toto množství po dobu platnosti a účinnosti rámcové smlouvy na</w:t>
      </w:r>
      <w:r w:rsidR="00B419E2">
        <w:rPr>
          <w:rFonts w:eastAsia="Arial Unicode MS" w:cs="Arial"/>
          <w:sz w:val="20"/>
        </w:rPr>
        <w:t> </w:t>
      </w:r>
      <w:r w:rsidRPr="00F85BBF">
        <w:rPr>
          <w:rFonts w:eastAsia="Arial Unicode MS" w:cs="Arial"/>
          <w:sz w:val="20"/>
        </w:rPr>
        <w:t>plnění veřejné zakázky (resp. dílčích smluv) modifikovat dle svých aktuálních komunikačních potřeb</w:t>
      </w:r>
      <w:r w:rsidR="00AD2394">
        <w:rPr>
          <w:rFonts w:eastAsia="Arial Unicode MS" w:cs="Arial"/>
          <w:sz w:val="20"/>
        </w:rPr>
        <w:t xml:space="preserve">, max. však o cca </w:t>
      </w:r>
      <w:r w:rsidR="00681CD6">
        <w:rPr>
          <w:rFonts w:eastAsia="Arial Unicode MS" w:cs="Arial"/>
          <w:sz w:val="20"/>
        </w:rPr>
        <w:t>1</w:t>
      </w:r>
      <w:r w:rsidR="00AD2394">
        <w:rPr>
          <w:rFonts w:eastAsia="Arial Unicode MS" w:cs="Arial"/>
          <w:sz w:val="20"/>
        </w:rPr>
        <w:t xml:space="preserve">00 ks. </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30" w:name="_Toc446332394"/>
      <w:r w:rsidRPr="00BC6222">
        <w:t>Hlasový roaming</w:t>
      </w:r>
      <w:bookmarkEnd w:id="30"/>
    </w:p>
    <w:p w:rsidR="00F3577C" w:rsidRDefault="006039E1" w:rsidP="006039E1">
      <w:pPr>
        <w:pStyle w:val="Zkladntext"/>
        <w:spacing w:line="280" w:lineRule="atLeast"/>
        <w:ind w:left="567"/>
        <w:rPr>
          <w:rFonts w:eastAsia="Arial Unicode MS" w:cs="Arial"/>
          <w:sz w:val="20"/>
        </w:rPr>
      </w:pPr>
      <w:r w:rsidRPr="006039E1">
        <w:rPr>
          <w:rFonts w:eastAsia="Arial Unicode MS" w:cs="Arial"/>
          <w:sz w:val="20"/>
        </w:rPr>
        <w:t xml:space="preserve">Roamingové hlasové služby zadavatel požaduje rozdělit do 2 zón, a to EU a zbytek světa. </w:t>
      </w:r>
    </w:p>
    <w:p w:rsidR="006039E1" w:rsidRPr="006039E1" w:rsidRDefault="006039E1" w:rsidP="006039E1">
      <w:pPr>
        <w:pStyle w:val="Zkladntext"/>
        <w:spacing w:line="280" w:lineRule="atLeast"/>
        <w:ind w:left="567"/>
        <w:rPr>
          <w:rFonts w:eastAsia="Arial Unicode MS" w:cs="Arial"/>
          <w:sz w:val="20"/>
        </w:rPr>
      </w:pPr>
      <w:r w:rsidRPr="006039E1">
        <w:rPr>
          <w:rFonts w:eastAsia="Arial Unicode MS" w:cs="Arial"/>
          <w:sz w:val="20"/>
        </w:rPr>
        <w:t>V</w:t>
      </w:r>
      <w:r w:rsidR="00DE1349">
        <w:rPr>
          <w:rFonts w:eastAsia="Arial Unicode MS" w:cs="Arial"/>
          <w:sz w:val="20"/>
        </w:rPr>
        <w:t> </w:t>
      </w:r>
      <w:r w:rsidRPr="006039E1">
        <w:rPr>
          <w:rFonts w:eastAsia="Arial Unicode MS" w:cs="Arial"/>
          <w:sz w:val="20"/>
        </w:rPr>
        <w:t>každé z</w:t>
      </w:r>
      <w:r w:rsidR="00F3577C">
        <w:rPr>
          <w:rFonts w:eastAsia="Arial Unicode MS" w:cs="Arial"/>
          <w:sz w:val="20"/>
        </w:rPr>
        <w:t xml:space="preserve"> uvedených </w:t>
      </w:r>
      <w:r w:rsidRPr="006039E1">
        <w:rPr>
          <w:rFonts w:eastAsia="Arial Unicode MS" w:cs="Arial"/>
          <w:sz w:val="20"/>
        </w:rPr>
        <w:t xml:space="preserve">zón </w:t>
      </w:r>
      <w:r w:rsidR="00B419E2">
        <w:rPr>
          <w:rFonts w:eastAsia="Arial Unicode MS" w:cs="Arial"/>
          <w:sz w:val="20"/>
        </w:rPr>
        <w:t xml:space="preserve">musí být </w:t>
      </w:r>
      <w:r w:rsidRPr="006039E1">
        <w:rPr>
          <w:rFonts w:eastAsia="Arial Unicode MS" w:cs="Arial"/>
          <w:sz w:val="20"/>
        </w:rPr>
        <w:t>nabídková cena požadované služby tvořena 3 položkami:</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w:t>
      </w:r>
      <w:r w:rsidR="00554FC8">
        <w:rPr>
          <w:rFonts w:eastAsia="Arial Unicode MS" w:cs="Arial"/>
          <w:sz w:val="20"/>
        </w:rPr>
        <w:t>inutová sazba za odchozí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mi</w:t>
      </w:r>
      <w:r w:rsidR="00554FC8">
        <w:rPr>
          <w:rFonts w:eastAsia="Arial Unicode MS" w:cs="Arial"/>
          <w:sz w:val="20"/>
        </w:rPr>
        <w:t>nutová sazba za příchozí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cena odchozí SMS.</w:t>
      </w:r>
    </w:p>
    <w:p w:rsidR="00DE0C3A" w:rsidRDefault="00484840" w:rsidP="00DE0C3A">
      <w:pPr>
        <w:pStyle w:val="Zkladntext"/>
        <w:spacing w:line="280" w:lineRule="atLeast"/>
        <w:ind w:left="567"/>
        <w:rPr>
          <w:rFonts w:ascii="Helvetica" w:hAnsi="Helvetica" w:cs="Helvetica"/>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Příloha č. 2</w:t>
      </w:r>
      <w:r w:rsidRPr="00B713B2">
        <w:rPr>
          <w:rFonts w:eastAsia="Arial Unicode MS" w:cs="Arial"/>
          <w:sz w:val="20"/>
        </w:rPr>
        <w:t xml:space="preserve"> této zadávací dokumentace – </w:t>
      </w:r>
      <w:r w:rsidRPr="00B713B2">
        <w:rPr>
          <w:rFonts w:eastAsia="Arial Unicode MS" w:cs="Arial"/>
          <w:i/>
          <w:sz w:val="20"/>
        </w:rPr>
        <w:t xml:space="preserve">Návrh </w:t>
      </w:r>
      <w:r w:rsidR="008435F2">
        <w:rPr>
          <w:rFonts w:eastAsia="Arial Unicode MS" w:cs="Arial"/>
          <w:i/>
          <w:sz w:val="20"/>
        </w:rPr>
        <w:t xml:space="preserve">rámcové </w:t>
      </w:r>
      <w:r w:rsidRPr="00B713B2">
        <w:rPr>
          <w:rFonts w:eastAsia="Arial Unicode MS" w:cs="Arial"/>
          <w:i/>
          <w:sz w:val="20"/>
        </w:rPr>
        <w:t>smlouvy (závazný vzor)</w:t>
      </w:r>
      <w:r>
        <w:rPr>
          <w:rFonts w:eastAsia="Arial Unicode MS" w:cs="Arial"/>
          <w:i/>
          <w:sz w:val="20"/>
        </w:rPr>
        <w:t>)</w:t>
      </w:r>
      <w:r w:rsidRPr="00B713B2">
        <w:rPr>
          <w:rFonts w:eastAsia="Arial Unicode MS" w:cs="Arial"/>
          <w:i/>
          <w:sz w:val="20"/>
        </w:rPr>
        <w:t>.</w:t>
      </w:r>
      <w:r w:rsidR="00DE0C3A" w:rsidRPr="00DE0C3A">
        <w:rPr>
          <w:rFonts w:ascii="Helvetica" w:hAnsi="Helvetica" w:cs="Helvetica"/>
        </w:rPr>
        <w:t xml:space="preserve"> </w:t>
      </w:r>
    </w:p>
    <w:p w:rsidR="00D9129B" w:rsidRDefault="00484840" w:rsidP="00825719">
      <w:pPr>
        <w:pStyle w:val="Zkladntext"/>
        <w:spacing w:line="280" w:lineRule="atLeast"/>
        <w:ind w:left="567"/>
        <w:rPr>
          <w:rFonts w:cs="Arial"/>
          <w:sz w:val="20"/>
        </w:rPr>
      </w:pPr>
      <w:r>
        <w:rPr>
          <w:rFonts w:eastAsia="Arial Unicode MS" w:cs="Arial"/>
          <w:sz w:val="20"/>
        </w:rPr>
        <w:t xml:space="preserve">V rámci uvedených služby hlasového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sidRPr="00F3577C">
        <w:rPr>
          <w:rFonts w:cs="Arial"/>
          <w:sz w:val="20"/>
        </w:rPr>
        <w:t>, a</w:t>
      </w:r>
      <w:r w:rsidR="00F3577C">
        <w:rPr>
          <w:rFonts w:cs="Arial"/>
          <w:sz w:val="20"/>
        </w:rPr>
        <w:t> </w:t>
      </w:r>
      <w:r w:rsidR="00F3577C" w:rsidRPr="00F3577C">
        <w:rPr>
          <w:rFonts w:cs="Arial"/>
          <w:sz w:val="20"/>
        </w:rPr>
        <w:t>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484840" w:rsidRPr="00484840" w:rsidRDefault="00484840" w:rsidP="00A016D7">
      <w:pPr>
        <w:pStyle w:val="Nadpis3"/>
        <w:shd w:val="clear" w:color="auto" w:fill="DDD9C3" w:themeFill="background2" w:themeFillShade="E6"/>
        <w:tabs>
          <w:tab w:val="clear" w:pos="851"/>
          <w:tab w:val="num" w:pos="567"/>
        </w:tabs>
        <w:spacing w:line="280" w:lineRule="atLeast"/>
        <w:ind w:left="567" w:hanging="567"/>
      </w:pPr>
      <w:bookmarkStart w:id="31" w:name="_Toc446332395"/>
      <w:bookmarkStart w:id="32" w:name="_Toc264879480"/>
      <w:r w:rsidRPr="00484840">
        <w:t>Datový roaming</w:t>
      </w:r>
      <w:bookmarkEnd w:id="31"/>
    </w:p>
    <w:p w:rsidR="00712434" w:rsidRDefault="00712434" w:rsidP="00C824BD">
      <w:pPr>
        <w:pStyle w:val="Nadpis3"/>
        <w:numPr>
          <w:ilvl w:val="0"/>
          <w:numId w:val="0"/>
        </w:numPr>
        <w:ind w:left="567"/>
      </w:pPr>
      <w:bookmarkStart w:id="33" w:name="_Toc446332396"/>
      <w:r w:rsidRPr="00712434">
        <w:rPr>
          <w:b w:val="0"/>
          <w:bCs w:val="0"/>
          <w:smallCaps w:val="0"/>
          <w:szCs w:val="20"/>
        </w:rPr>
        <w:t xml:space="preserve">Roamingové datové služby zadavatel požaduje rozdělit do 2 </w:t>
      </w:r>
      <w:r w:rsidR="007E3194">
        <w:rPr>
          <w:b w:val="0"/>
          <w:bCs w:val="0"/>
          <w:smallCaps w:val="0"/>
          <w:szCs w:val="20"/>
        </w:rPr>
        <w:t>zón, a to EU a zbytek světa</w:t>
      </w:r>
      <w:r>
        <w:rPr>
          <w:b w:val="0"/>
          <w:bCs w:val="0"/>
          <w:smallCaps w:val="0"/>
          <w:szCs w:val="20"/>
        </w:rPr>
        <w:t>, v </w:t>
      </w:r>
      <w:r w:rsidRPr="00712434">
        <w:rPr>
          <w:b w:val="0"/>
          <w:bCs w:val="0"/>
          <w:smallCaps w:val="0"/>
          <w:szCs w:val="20"/>
        </w:rPr>
        <w:t>každé z těchto zón musí být nabídková cena tvořena toliko cenou za přenos 1 MB dat.</w:t>
      </w:r>
      <w:bookmarkEnd w:id="33"/>
    </w:p>
    <w:p w:rsidR="00DE1349" w:rsidRDefault="00DE1349" w:rsidP="00DE1349">
      <w:pPr>
        <w:pStyle w:val="Zkladntext"/>
        <w:spacing w:line="280" w:lineRule="atLeast"/>
        <w:ind w:left="567"/>
        <w:rPr>
          <w:rFonts w:eastAsia="Arial Unicode MS" w:cs="Arial"/>
          <w:i/>
          <w:sz w:val="20"/>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 xml:space="preserve">Příloha č. </w:t>
      </w:r>
      <w:r w:rsidR="00735DF9">
        <w:rPr>
          <w:rFonts w:eastAsia="Arial Unicode MS" w:cs="Arial"/>
          <w:sz w:val="20"/>
          <w:u w:val="single"/>
        </w:rPr>
        <w:t>2</w:t>
      </w:r>
      <w:r w:rsidRPr="00B713B2">
        <w:rPr>
          <w:rFonts w:eastAsia="Arial Unicode MS" w:cs="Arial"/>
          <w:sz w:val="20"/>
        </w:rPr>
        <w:t xml:space="preserve"> této zadávací dokumentace – </w:t>
      </w:r>
      <w:r w:rsidRPr="00B713B2">
        <w:rPr>
          <w:rFonts w:eastAsia="Arial Unicode MS" w:cs="Arial"/>
          <w:i/>
          <w:sz w:val="20"/>
        </w:rPr>
        <w:t>Návrh</w:t>
      </w:r>
      <w:r w:rsidR="008435F2">
        <w:rPr>
          <w:rFonts w:eastAsia="Arial Unicode MS" w:cs="Arial"/>
          <w:i/>
          <w:sz w:val="20"/>
        </w:rPr>
        <w:t xml:space="preserve"> rámcové</w:t>
      </w:r>
      <w:r w:rsidRPr="00B713B2">
        <w:rPr>
          <w:rFonts w:eastAsia="Arial Unicode MS" w:cs="Arial"/>
          <w:i/>
          <w:sz w:val="20"/>
        </w:rPr>
        <w:t xml:space="preserve"> smlouvy (závazný vzor)</w:t>
      </w:r>
      <w:r>
        <w:rPr>
          <w:rFonts w:eastAsia="Arial Unicode MS" w:cs="Arial"/>
          <w:i/>
          <w:sz w:val="20"/>
        </w:rPr>
        <w:t>)</w:t>
      </w:r>
      <w:r w:rsidRPr="00B713B2">
        <w:rPr>
          <w:rFonts w:eastAsia="Arial Unicode MS" w:cs="Arial"/>
          <w:i/>
          <w:sz w:val="20"/>
        </w:rPr>
        <w:t>.</w:t>
      </w:r>
    </w:p>
    <w:p w:rsidR="00C824BD" w:rsidRDefault="00C824BD" w:rsidP="00DE1349">
      <w:pPr>
        <w:pStyle w:val="Zkladntext"/>
        <w:spacing w:line="280" w:lineRule="atLeast"/>
        <w:ind w:left="567"/>
        <w:rPr>
          <w:rFonts w:eastAsia="Arial Unicode MS" w:cs="Arial"/>
          <w:sz w:val="20"/>
        </w:rPr>
      </w:pPr>
    </w:p>
    <w:p w:rsidR="00DE1349" w:rsidRDefault="00DE1349" w:rsidP="00DE1349">
      <w:pPr>
        <w:pStyle w:val="Zkladntext"/>
        <w:spacing w:line="280" w:lineRule="atLeast"/>
        <w:ind w:left="567"/>
        <w:rPr>
          <w:rFonts w:eastAsia="Arial Unicode MS" w:cs="Arial"/>
          <w:sz w:val="20"/>
        </w:rPr>
      </w:pPr>
      <w:r>
        <w:rPr>
          <w:rFonts w:eastAsia="Arial Unicode MS" w:cs="Arial"/>
          <w:sz w:val="20"/>
        </w:rPr>
        <w:lastRenderedPageBreak/>
        <w:t xml:space="preserve">V rámci uvedených služby datového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Pr>
          <w:rFonts w:cs="Arial"/>
          <w:i/>
          <w:sz w:val="20"/>
        </w:rPr>
        <w:t xml:space="preserve">, </w:t>
      </w:r>
      <w:r w:rsidR="00F3577C" w:rsidRPr="00F3577C">
        <w:rPr>
          <w:rFonts w:cs="Arial"/>
          <w:sz w:val="20"/>
        </w:rPr>
        <w:t>a 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EE238C" w:rsidRPr="00BC6222" w:rsidRDefault="00EE238C" w:rsidP="00A016D7">
      <w:pPr>
        <w:pStyle w:val="Nadpis3"/>
        <w:shd w:val="clear" w:color="auto" w:fill="DDD9C3" w:themeFill="background2" w:themeFillShade="E6"/>
        <w:tabs>
          <w:tab w:val="clear" w:pos="851"/>
        </w:tabs>
        <w:spacing w:line="280" w:lineRule="atLeast"/>
        <w:ind w:left="567" w:hanging="567"/>
      </w:pPr>
      <w:bookmarkStart w:id="34" w:name="_Toc446332397"/>
      <w:r w:rsidRPr="00BC6222">
        <w:t>Mobilní datové služby</w:t>
      </w:r>
      <w:bookmarkEnd w:id="34"/>
    </w:p>
    <w:p w:rsidR="00EE238C" w:rsidRPr="00BC6222" w:rsidRDefault="005557BD" w:rsidP="00B419E2">
      <w:pPr>
        <w:numPr>
          <w:ilvl w:val="12"/>
          <w:numId w:val="0"/>
        </w:numPr>
        <w:spacing w:line="280" w:lineRule="atLeast"/>
        <w:ind w:left="567"/>
        <w:jc w:val="both"/>
        <w:rPr>
          <w:rFonts w:eastAsia="Arial Unicode MS"/>
          <w:noProof w:val="0"/>
          <w:color w:val="000000" w:themeColor="text1"/>
        </w:rPr>
      </w:pPr>
      <w:r>
        <w:rPr>
          <w:rFonts w:eastAsia="Arial Unicode MS"/>
          <w:noProof w:val="0"/>
        </w:rPr>
        <w:t>Z</w:t>
      </w:r>
      <w:r w:rsidR="00EE238C" w:rsidRPr="00BC6222">
        <w:rPr>
          <w:rFonts w:eastAsia="Arial Unicode MS"/>
          <w:noProof w:val="0"/>
        </w:rPr>
        <w:t>adavatel požaduje, aby u všech SIM karet byla aktivace datových</w:t>
      </w:r>
      <w:r w:rsidR="00EE238C" w:rsidRPr="00BC6222">
        <w:rPr>
          <w:rFonts w:eastAsia="Arial Unicode MS"/>
          <w:noProof w:val="0"/>
          <w:color w:val="000000" w:themeColor="text1"/>
        </w:rPr>
        <w:t xml:space="preserve"> služeb volitelně nastavitelná</w:t>
      </w:r>
      <w:r w:rsidR="00433E96" w:rsidRPr="00BC6222">
        <w:rPr>
          <w:rFonts w:eastAsia="Arial Unicode MS"/>
          <w:noProof w:val="0"/>
          <w:color w:val="000000" w:themeColor="text1"/>
        </w:rPr>
        <w:t xml:space="preserve"> a</w:t>
      </w:r>
      <w:r>
        <w:rPr>
          <w:rFonts w:eastAsia="Arial Unicode MS"/>
          <w:noProof w:val="0"/>
          <w:color w:val="000000" w:themeColor="text1"/>
        </w:rPr>
        <w:t> a</w:t>
      </w:r>
      <w:r w:rsidR="00433E96" w:rsidRPr="00BC6222">
        <w:rPr>
          <w:rFonts w:eastAsia="Arial Unicode MS"/>
          <w:noProof w:val="0"/>
          <w:color w:val="000000" w:themeColor="text1"/>
        </w:rPr>
        <w:t>by veškeré datové služby byly standardně deaktivovány</w:t>
      </w:r>
      <w:r w:rsidR="00EE238C" w:rsidRPr="00BC6222">
        <w:rPr>
          <w:rFonts w:eastAsia="Arial Unicode MS"/>
          <w:noProof w:val="0"/>
          <w:color w:val="000000" w:themeColor="text1"/>
        </w:rPr>
        <w:t xml:space="preserve">. </w:t>
      </w:r>
    </w:p>
    <w:p w:rsidR="00EE238C" w:rsidRPr="00BC6222" w:rsidRDefault="00EE238C" w:rsidP="00B419E2">
      <w:pPr>
        <w:numPr>
          <w:ilvl w:val="12"/>
          <w:numId w:val="0"/>
        </w:numPr>
        <w:spacing w:line="280" w:lineRule="atLeast"/>
        <w:ind w:left="360"/>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 xml:space="preserve">Zadavatel požaduje poskytování 5 základních typů datových mobilních služeb za </w:t>
      </w:r>
      <w:r w:rsidRPr="00C824BD">
        <w:rPr>
          <w:rFonts w:eastAsia="Arial Unicode MS"/>
          <w:b/>
          <w:noProof w:val="0"/>
          <w:u w:val="single"/>
        </w:rPr>
        <w:t>fixní měsíční paušální platbu</w:t>
      </w:r>
      <w:r w:rsidRPr="00C824BD">
        <w:rPr>
          <w:rFonts w:eastAsia="Arial Unicode MS"/>
          <w:noProof w:val="0"/>
          <w:u w:val="single"/>
        </w:rPr>
        <w:t>,</w:t>
      </w:r>
      <w:r w:rsidRPr="00C824BD">
        <w:rPr>
          <w:rFonts w:eastAsia="Arial Unicode MS"/>
          <w:noProof w:val="0"/>
        </w:rPr>
        <w:t xml:space="preserve"> lišící se toliko limitem objemu přenesených dat, tj. FUP: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 xml:space="preserve">s měsíčním FUP 200 MB,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s měsíčním FUP 1,5 GB</w:t>
      </w:r>
      <w:r w:rsidR="0066282F">
        <w:rPr>
          <w:rFonts w:eastAsia="Arial Unicode MS"/>
          <w:noProof w:val="0"/>
        </w:rPr>
        <w:t>,</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 xml:space="preserve">s měsíčním FUP 3 GB, </w:t>
      </w:r>
    </w:p>
    <w:p w:rsidR="007B494C" w:rsidRDefault="00712434" w:rsidP="0098207F">
      <w:pPr>
        <w:numPr>
          <w:ilvl w:val="0"/>
          <w:numId w:val="9"/>
        </w:numPr>
        <w:spacing w:line="280" w:lineRule="atLeast"/>
        <w:jc w:val="both"/>
        <w:rPr>
          <w:rFonts w:eastAsia="Arial Unicode MS"/>
          <w:noProof w:val="0"/>
        </w:rPr>
      </w:pPr>
      <w:r w:rsidRPr="007B494C">
        <w:rPr>
          <w:rFonts w:eastAsia="Arial Unicode MS"/>
          <w:noProof w:val="0"/>
        </w:rPr>
        <w:t xml:space="preserve">s měsíčním FUP 10 GB, </w:t>
      </w:r>
    </w:p>
    <w:p w:rsidR="00712434" w:rsidRPr="007B494C" w:rsidRDefault="0034785D" w:rsidP="0098207F">
      <w:pPr>
        <w:numPr>
          <w:ilvl w:val="0"/>
          <w:numId w:val="9"/>
        </w:numPr>
        <w:spacing w:line="280" w:lineRule="atLeast"/>
        <w:jc w:val="both"/>
        <w:rPr>
          <w:rFonts w:eastAsia="Arial Unicode MS"/>
          <w:noProof w:val="0"/>
        </w:rPr>
      </w:pPr>
      <w:r>
        <w:rPr>
          <w:rFonts w:eastAsia="Arial Unicode MS"/>
          <w:noProof w:val="0"/>
        </w:rPr>
        <w:t>bez FUP</w:t>
      </w:r>
      <w:r w:rsidR="007B494C">
        <w:rPr>
          <w:rFonts w:eastAsia="Arial Unicode MS"/>
          <w:noProof w:val="0"/>
        </w:rPr>
        <w:t>.</w:t>
      </w:r>
    </w:p>
    <w:p w:rsidR="00712434" w:rsidRDefault="00712434" w:rsidP="00712434">
      <w:pPr>
        <w:numPr>
          <w:ilvl w:val="12"/>
          <w:numId w:val="0"/>
        </w:numPr>
        <w:spacing w:line="280" w:lineRule="atLeast"/>
        <w:ind w:left="567"/>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Po vyčerpání FUP dojde ke zpomalení rychlosti přenosu dat.</w:t>
      </w:r>
    </w:p>
    <w:p w:rsidR="008408B6" w:rsidRPr="008408B6" w:rsidRDefault="008408B6" w:rsidP="008408B6">
      <w:pPr>
        <w:numPr>
          <w:ilvl w:val="12"/>
          <w:numId w:val="0"/>
        </w:numPr>
        <w:spacing w:line="280" w:lineRule="atLeast"/>
        <w:ind w:left="567"/>
        <w:jc w:val="both"/>
        <w:rPr>
          <w:rFonts w:eastAsia="Arial Unicode MS"/>
          <w:noProof w:val="0"/>
          <w:color w:val="000000" w:themeColor="text1"/>
        </w:rPr>
      </w:pPr>
    </w:p>
    <w:p w:rsidR="008408B6" w:rsidRPr="00ED0E8A" w:rsidRDefault="008408B6" w:rsidP="00C0534F">
      <w:pPr>
        <w:numPr>
          <w:ilvl w:val="12"/>
          <w:numId w:val="0"/>
        </w:numPr>
        <w:spacing w:line="280" w:lineRule="atLeast"/>
        <w:ind w:left="567"/>
        <w:jc w:val="both"/>
        <w:rPr>
          <w:rFonts w:eastAsia="Arial Unicode MS"/>
          <w:noProof w:val="0"/>
          <w:color w:val="000000" w:themeColor="text1"/>
        </w:rPr>
      </w:pPr>
      <w:r w:rsidRPr="008408B6">
        <w:rPr>
          <w:rFonts w:eastAsia="Arial Unicode MS"/>
          <w:noProof w:val="0"/>
          <w:color w:val="000000" w:themeColor="text1"/>
        </w:rPr>
        <w:t xml:space="preserve">Zadavatel požaduje zabezpečení pokrytí LTE technologií minimálně 75 % území České republiky a minimální průměrnou rychlost 20 </w:t>
      </w:r>
      <w:proofErr w:type="spellStart"/>
      <w:r w:rsidRPr="008408B6">
        <w:rPr>
          <w:rFonts w:eastAsia="Arial Unicode MS"/>
          <w:noProof w:val="0"/>
          <w:color w:val="000000" w:themeColor="text1"/>
        </w:rPr>
        <w:t>Mb</w:t>
      </w:r>
      <w:proofErr w:type="spellEnd"/>
      <w:r w:rsidRPr="008408B6">
        <w:rPr>
          <w:rFonts w:eastAsia="Arial Unicode MS"/>
          <w:noProof w:val="0"/>
          <w:color w:val="000000" w:themeColor="text1"/>
        </w:rPr>
        <w:t>/s a LTE pásmo 2x 10 MHz.</w:t>
      </w:r>
    </w:p>
    <w:p w:rsidR="00712434" w:rsidRDefault="00712434" w:rsidP="00C824BD">
      <w:pPr>
        <w:numPr>
          <w:ilvl w:val="12"/>
          <w:numId w:val="0"/>
        </w:numPr>
        <w:spacing w:line="280" w:lineRule="atLeast"/>
        <w:ind w:left="567"/>
        <w:jc w:val="both"/>
        <w:rPr>
          <w:rFonts w:eastAsia="Arial Unicode MS"/>
        </w:rPr>
      </w:pPr>
    </w:p>
    <w:p w:rsidR="00712434" w:rsidRPr="00C824BD" w:rsidRDefault="00712434" w:rsidP="00C824BD">
      <w:pPr>
        <w:numPr>
          <w:ilvl w:val="12"/>
          <w:numId w:val="0"/>
        </w:numPr>
        <w:spacing w:line="280" w:lineRule="atLeast"/>
        <w:ind w:left="567"/>
        <w:jc w:val="both"/>
      </w:pPr>
      <w:r w:rsidRPr="00C824BD">
        <w:rPr>
          <w:rFonts w:eastAsia="Arial Unicode MS"/>
        </w:rPr>
        <w:t>Uchazeč uvede v </w:t>
      </w:r>
      <w:r w:rsidRPr="00C824BD">
        <w:rPr>
          <w:rFonts w:eastAsia="Arial Unicode MS"/>
          <w:u w:val="single"/>
        </w:rPr>
        <w:t>Příloze č. 1</w:t>
      </w:r>
      <w:r w:rsidRPr="00C824BD">
        <w:rPr>
          <w:rFonts w:eastAsia="Arial Unicode MS"/>
        </w:rPr>
        <w:t xml:space="preserve"> této zadávací dokumentace - </w:t>
      </w:r>
      <w:r w:rsidRPr="007E3194">
        <w:rPr>
          <w:i/>
        </w:rPr>
        <w:t>Položkový rozpočet vč. objemů služeb</w:t>
      </w:r>
      <w:r w:rsidRPr="00C824BD">
        <w:t xml:space="preserve"> </w:t>
      </w:r>
      <w:r w:rsidRPr="00C824BD">
        <w:rPr>
          <w:rFonts w:eastAsia="Arial Unicode MS"/>
        </w:rPr>
        <w:t>nabídkové ceny za veškeré výše požadované typy mobilních datových tarifů.</w:t>
      </w:r>
      <w:r w:rsidRPr="00C824BD">
        <w:t xml:space="preserve"> </w:t>
      </w:r>
    </w:p>
    <w:p w:rsidR="008408B6" w:rsidRPr="006039E1" w:rsidRDefault="008408B6" w:rsidP="008408B6">
      <w:pPr>
        <w:spacing w:line="280" w:lineRule="atLeast"/>
        <w:ind w:left="567"/>
        <w:jc w:val="both"/>
        <w:rPr>
          <w:rFonts w:eastAsia="Arial Unicode MS"/>
          <w:noProof w:val="0"/>
        </w:rPr>
      </w:pPr>
    </w:p>
    <w:p w:rsidR="00EE238C" w:rsidRPr="00BC6222" w:rsidRDefault="008408B6" w:rsidP="00AD10D3">
      <w:pPr>
        <w:numPr>
          <w:ilvl w:val="12"/>
          <w:numId w:val="0"/>
        </w:numPr>
        <w:spacing w:line="280" w:lineRule="atLeast"/>
        <w:ind w:left="567"/>
        <w:jc w:val="both"/>
        <w:rPr>
          <w:rFonts w:eastAsia="Arial Unicode MS"/>
          <w:noProof w:val="0"/>
        </w:rPr>
      </w:pPr>
      <w:r w:rsidRPr="00BC6222">
        <w:rPr>
          <w:rFonts w:eastAsia="Arial Unicode MS"/>
          <w:noProof w:val="0"/>
        </w:rPr>
        <w:t>Z</w:t>
      </w:r>
      <w:r>
        <w:rPr>
          <w:rFonts w:eastAsia="Arial Unicode MS"/>
          <w:noProof w:val="0"/>
        </w:rPr>
        <w:t>a</w:t>
      </w:r>
      <w:r w:rsidRPr="00BC6222">
        <w:rPr>
          <w:rFonts w:eastAsia="Arial Unicode MS"/>
          <w:noProof w:val="0"/>
        </w:rPr>
        <w:t>davatel</w:t>
      </w:r>
      <w:r>
        <w:rPr>
          <w:rFonts w:eastAsia="Arial Unicode MS"/>
          <w:noProof w:val="0"/>
        </w:rPr>
        <w:t>é</w:t>
      </w:r>
      <w:r w:rsidRPr="00BC6222">
        <w:rPr>
          <w:rFonts w:eastAsia="Arial Unicode MS"/>
          <w:noProof w:val="0"/>
        </w:rPr>
        <w:t xml:space="preserve"> </w:t>
      </w:r>
      <w:r>
        <w:rPr>
          <w:rFonts w:eastAsia="Arial Unicode MS"/>
          <w:noProof w:val="0"/>
        </w:rPr>
        <w:t xml:space="preserve">si vyhrazují právo </w:t>
      </w:r>
      <w:r w:rsidRPr="00BC6222">
        <w:rPr>
          <w:rFonts w:eastAsia="Arial Unicode MS"/>
          <w:noProof w:val="0"/>
        </w:rPr>
        <w:t>úplného zamezení datových přenosů u vybraných jednotlivých uživatelů</w:t>
      </w:r>
      <w:r>
        <w:rPr>
          <w:rFonts w:eastAsia="Arial Unicode MS"/>
          <w:noProof w:val="0"/>
        </w:rPr>
        <w:t xml:space="preserve"> jak na území České republiky</w:t>
      </w:r>
      <w:r w:rsidRPr="00BC6222">
        <w:rPr>
          <w:rFonts w:eastAsia="Arial Unicode MS"/>
          <w:noProof w:val="0"/>
        </w:rPr>
        <w:t>, tak i v zahraničí při roamingu</w:t>
      </w:r>
      <w:r>
        <w:rPr>
          <w:rFonts w:eastAsia="Arial Unicode MS"/>
          <w:noProof w:val="0"/>
        </w:rPr>
        <w:t>.</w:t>
      </w:r>
      <w:r w:rsidRPr="00DE0C3A">
        <w:t xml:space="preserve"> </w:t>
      </w:r>
    </w:p>
    <w:p w:rsidR="00FE12C6" w:rsidRDefault="00FE12C6" w:rsidP="009C0912">
      <w:pPr>
        <w:pStyle w:val="Nadpis3"/>
        <w:shd w:val="clear" w:color="auto" w:fill="DDD9C3" w:themeFill="background2" w:themeFillShade="E6"/>
        <w:tabs>
          <w:tab w:val="clear" w:pos="851"/>
        </w:tabs>
        <w:spacing w:line="280" w:lineRule="atLeast"/>
        <w:ind w:left="567" w:hanging="567"/>
      </w:pPr>
      <w:bookmarkStart w:id="35" w:name="_Toc309997136"/>
      <w:bookmarkStart w:id="36" w:name="_Toc446332398"/>
      <w:r w:rsidRPr="00CB37D4">
        <w:t>Služba hromadného rozesílání SMS</w:t>
      </w:r>
      <w:bookmarkEnd w:id="35"/>
      <w:bookmarkEnd w:id="36"/>
    </w:p>
    <w:p w:rsidR="00822B91" w:rsidRDefault="00174D3E" w:rsidP="00822B91">
      <w:pPr>
        <w:autoSpaceDE w:val="0"/>
        <w:autoSpaceDN w:val="0"/>
        <w:adjustRightInd w:val="0"/>
        <w:spacing w:line="280" w:lineRule="atLeast"/>
        <w:ind w:left="567"/>
        <w:jc w:val="both"/>
      </w:pPr>
      <w:r>
        <w:t>Zadavatel požadu</w:t>
      </w:r>
      <w:r w:rsidR="00CB37D4">
        <w:t xml:space="preserve">je zajištění </w:t>
      </w:r>
      <w:r w:rsidR="00FE12C6" w:rsidRPr="00CB37D4">
        <w:t>služby SMS brány pro hromadné rozesílání S</w:t>
      </w:r>
      <w:r w:rsidR="00B419E2">
        <w:t>MS zpráv podle potřeb zadavatelů</w:t>
      </w:r>
      <w:r w:rsidR="00FE12C6" w:rsidRPr="00CB37D4">
        <w:t xml:space="preserve"> přes webové rozhraní. </w:t>
      </w:r>
      <w:r w:rsidR="00822B91">
        <w:t>Zadavatel požaduje zabezpečit pro pracovišt</w:t>
      </w:r>
      <w:r w:rsidR="00825719">
        <w:t>ě</w:t>
      </w:r>
      <w:r w:rsidR="00B419E2">
        <w:t xml:space="preserve"> </w:t>
      </w:r>
      <w:r w:rsidR="00CC7145">
        <w:t xml:space="preserve">2 vybraných </w:t>
      </w:r>
      <w:r w:rsidR="00B419E2">
        <w:t>zadavatelů</w:t>
      </w:r>
      <w:r w:rsidR="00CC7145">
        <w:t xml:space="preserve"> (ČSSZ a ÚP)</w:t>
      </w:r>
      <w:r w:rsidR="00825719">
        <w:t xml:space="preserve"> hromadné rozesílání SMS zpráv</w:t>
      </w:r>
      <w:r w:rsidR="00822B91">
        <w:t xml:space="preserve">. Minimální garantovaná rychlost přenosu SMS </w:t>
      </w:r>
      <w:r w:rsidR="00F86945">
        <w:t>není stan</w:t>
      </w:r>
      <w:r w:rsidR="00D0157F">
        <w:t>o</w:t>
      </w:r>
      <w:r w:rsidR="00F86945">
        <w:t>vena</w:t>
      </w:r>
      <w:r w:rsidR="00822B91">
        <w:t>.</w:t>
      </w:r>
      <w:r w:rsidR="00F86945">
        <w:t xml:space="preserve"> </w:t>
      </w:r>
      <w:r w:rsidR="00822B91" w:rsidRPr="005C521B">
        <w:rPr>
          <w:u w:val="single"/>
        </w:rPr>
        <w:t>Uchazeč popíše způsob servisního zajištění kapacity přenosu</w:t>
      </w:r>
      <w:r w:rsidR="00822B91">
        <w:t xml:space="preserve">. </w:t>
      </w:r>
    </w:p>
    <w:p w:rsidR="00CC7145" w:rsidRDefault="00CC7145" w:rsidP="00822B91">
      <w:pPr>
        <w:autoSpaceDE w:val="0"/>
        <w:autoSpaceDN w:val="0"/>
        <w:adjustRightInd w:val="0"/>
        <w:spacing w:line="280" w:lineRule="atLeast"/>
        <w:ind w:left="567"/>
        <w:jc w:val="both"/>
      </w:pPr>
    </w:p>
    <w:p w:rsidR="00822B91" w:rsidRDefault="00822B91" w:rsidP="00822B91">
      <w:pPr>
        <w:autoSpaceDE w:val="0"/>
        <w:autoSpaceDN w:val="0"/>
        <w:adjustRightInd w:val="0"/>
        <w:spacing w:line="280" w:lineRule="atLeast"/>
        <w:ind w:left="567"/>
        <w:jc w:val="both"/>
      </w:pPr>
      <w:r>
        <w:t>Služba bude připojena přímo k aplikacím, které již zadavatel</w:t>
      </w:r>
      <w:r w:rsidR="00B419E2">
        <w:t>é používají,</w:t>
      </w:r>
      <w:r>
        <w:t xml:space="preserve"> nebo ke zcela novým aplikacím</w:t>
      </w:r>
      <w:r w:rsidR="00B419E2">
        <w:t xml:space="preserve"> vyhovujícím potřebám zadavatelů</w:t>
      </w:r>
      <w:r>
        <w:t xml:space="preserve"> v SMS komunikaci.</w:t>
      </w:r>
    </w:p>
    <w:p w:rsidR="00822B91" w:rsidRDefault="00822B91" w:rsidP="00822B91">
      <w:pPr>
        <w:autoSpaceDE w:val="0"/>
        <w:autoSpaceDN w:val="0"/>
        <w:adjustRightInd w:val="0"/>
        <w:spacing w:line="280" w:lineRule="atLeast"/>
        <w:ind w:left="567"/>
        <w:jc w:val="both"/>
      </w:pPr>
    </w:p>
    <w:p w:rsidR="00FE12C6" w:rsidRPr="00CB37D4" w:rsidRDefault="00822B91" w:rsidP="00822B91">
      <w:pPr>
        <w:autoSpaceDE w:val="0"/>
        <w:autoSpaceDN w:val="0"/>
        <w:adjustRightInd w:val="0"/>
        <w:spacing w:line="280" w:lineRule="atLeast"/>
        <w:ind w:left="567"/>
        <w:jc w:val="both"/>
      </w:pPr>
      <w:r>
        <w:t xml:space="preserve">Zadavatel požaduje </w:t>
      </w:r>
      <w:r w:rsidRPr="00B419E2">
        <w:rPr>
          <w:u w:val="single"/>
        </w:rPr>
        <w:t>nulové zřizovací poplatky</w:t>
      </w:r>
      <w:r w:rsidR="00AD10D3">
        <w:t xml:space="preserve"> </w:t>
      </w:r>
      <w:r w:rsidR="00AD10D3" w:rsidRPr="00AD10D3">
        <w:t>a z</w:t>
      </w:r>
      <w:r w:rsidRPr="00AD10D3">
        <w:t>řízení</w:t>
      </w:r>
      <w:r>
        <w:t xml:space="preserve"> </w:t>
      </w:r>
      <w:r w:rsidRPr="00616E24">
        <w:t xml:space="preserve">služby do 30 kalednářních dnů ode </w:t>
      </w:r>
      <w:r>
        <w:t xml:space="preserve">dne uzavření </w:t>
      </w:r>
      <w:r w:rsidR="00CC7145">
        <w:t xml:space="preserve">předmětné dílčí </w:t>
      </w:r>
      <w:r>
        <w:t xml:space="preserve"> smlouvy na </w:t>
      </w:r>
      <w:r w:rsidR="00CC7145">
        <w:t xml:space="preserve">toto </w:t>
      </w:r>
      <w:r>
        <w:t>plnění veřejné zakázky.</w:t>
      </w:r>
    </w:p>
    <w:p w:rsidR="00CB37D4" w:rsidRPr="00CB37D4" w:rsidRDefault="00FE12C6" w:rsidP="00CB37D4">
      <w:pPr>
        <w:autoSpaceDE w:val="0"/>
        <w:autoSpaceDN w:val="0"/>
        <w:adjustRightInd w:val="0"/>
        <w:spacing w:before="120" w:line="280" w:lineRule="atLeast"/>
        <w:ind w:left="567"/>
        <w:jc w:val="both"/>
      </w:pPr>
      <w:r w:rsidRPr="00CB37D4">
        <w:t xml:space="preserve">Uchazeč </w:t>
      </w:r>
      <w:r w:rsidR="00B419E2">
        <w:t>je povinen zajistit</w:t>
      </w:r>
      <w:r w:rsidRPr="00CB37D4">
        <w:t xml:space="preserve"> fungování služby s těmito vlastnostmi odesílání SMS:</w:t>
      </w:r>
    </w:p>
    <w:p w:rsidR="00E15B4D" w:rsidRDefault="00E15B4D" w:rsidP="006D0CB1">
      <w:pPr>
        <w:pStyle w:val="Podmnky"/>
        <w:numPr>
          <w:ilvl w:val="0"/>
          <w:numId w:val="9"/>
        </w:numPr>
        <w:tabs>
          <w:tab w:val="num" w:pos="426"/>
        </w:tabs>
        <w:spacing w:after="60" w:line="280" w:lineRule="atLeast"/>
        <w:ind w:left="993" w:hanging="284"/>
        <w:jc w:val="both"/>
        <w:rPr>
          <w:rFonts w:cs="Arial"/>
        </w:rPr>
      </w:pPr>
      <w:r>
        <w:rPr>
          <w:rFonts w:cs="Arial"/>
        </w:rPr>
        <w:t>propustnost zpráv 5 SMS/s</w:t>
      </w:r>
      <w:r w:rsidR="00CD1DA7">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funkce hromadného adresáta</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možnost dvou čísel k jedné aplikaci</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zaslání doručenky – potvrzení o doručení zprávy adresátovi</w:t>
      </w:r>
      <w:r w:rsidR="00CB37D4">
        <w:rPr>
          <w:rFonts w:cs="Arial"/>
        </w:rPr>
        <w:t>.</w:t>
      </w:r>
    </w:p>
    <w:p w:rsidR="00822B91" w:rsidRDefault="00822B91" w:rsidP="005C521B">
      <w:pPr>
        <w:pStyle w:val="Zkladntext"/>
        <w:spacing w:line="280" w:lineRule="atLeast"/>
        <w:ind w:left="567"/>
        <w:rPr>
          <w:rFonts w:eastAsia="Arial Unicode MS" w:cs="Arial"/>
          <w:sz w:val="20"/>
        </w:rPr>
      </w:pPr>
      <w:r>
        <w:rPr>
          <w:rFonts w:eastAsia="Arial Unicode MS" w:cs="Arial"/>
          <w:sz w:val="20"/>
        </w:rPr>
        <w:t>Výše uvedené související</w:t>
      </w:r>
      <w:r w:rsidRPr="00822B91">
        <w:rPr>
          <w:rFonts w:eastAsia="Arial Unicode MS" w:cs="Arial"/>
          <w:sz w:val="20"/>
        </w:rPr>
        <w:t xml:space="preserve"> služby</w:t>
      </w:r>
      <w:r>
        <w:rPr>
          <w:rFonts w:eastAsia="Arial Unicode MS" w:cs="Arial"/>
          <w:sz w:val="20"/>
        </w:rPr>
        <w:t xml:space="preserve"> </w:t>
      </w:r>
      <w:r w:rsidRPr="00822B91">
        <w:rPr>
          <w:rFonts w:eastAsia="Arial Unicode MS" w:cs="Arial"/>
          <w:sz w:val="20"/>
        </w:rPr>
        <w:t xml:space="preserve">požaduje zadavatel v rámci základní služby </w:t>
      </w:r>
      <w:r w:rsidRPr="00B419E2">
        <w:rPr>
          <w:rFonts w:eastAsia="Arial Unicode MS" w:cs="Arial"/>
          <w:sz w:val="20"/>
          <w:u w:val="single"/>
        </w:rPr>
        <w:t>bezplatně.</w:t>
      </w:r>
    </w:p>
    <w:p w:rsidR="007E3194" w:rsidRDefault="007E3194" w:rsidP="005C521B">
      <w:pPr>
        <w:pStyle w:val="Zkladntext"/>
        <w:spacing w:line="280" w:lineRule="atLeast"/>
        <w:ind w:left="567"/>
        <w:rPr>
          <w:rFonts w:eastAsia="Arial Unicode MS" w:cs="Arial"/>
          <w:sz w:val="20"/>
        </w:rPr>
      </w:pP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lastRenderedPageBreak/>
        <w:t>Celkový modelový počet</w:t>
      </w:r>
      <w:r w:rsidR="00DE0C3A">
        <w:rPr>
          <w:rFonts w:eastAsia="Arial Unicode MS" w:cs="Arial"/>
          <w:sz w:val="20"/>
        </w:rPr>
        <w:t xml:space="preserve"> hromadně </w:t>
      </w:r>
      <w:r w:rsidRPr="00CB37D4">
        <w:rPr>
          <w:rFonts w:eastAsia="Arial Unicode MS" w:cs="Arial"/>
          <w:sz w:val="20"/>
        </w:rPr>
        <w:t>odeslaných SMS je 33</w:t>
      </w:r>
      <w:r w:rsidR="00603D40" w:rsidRPr="00CB37D4">
        <w:rPr>
          <w:rFonts w:eastAsia="Arial Unicode MS" w:cs="Arial"/>
          <w:sz w:val="20"/>
        </w:rPr>
        <w:t>.</w:t>
      </w:r>
      <w:r w:rsidRPr="00CB37D4">
        <w:rPr>
          <w:rFonts w:eastAsia="Arial Unicode MS" w:cs="Arial"/>
          <w:sz w:val="20"/>
        </w:rPr>
        <w:t xml:space="preserve">000 měsíčně. Detailní struktura odeslaných SMS je následující: </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O2  </w:t>
      </w:r>
      <w:r>
        <w:rPr>
          <w:rFonts w:eastAsia="Arial Unicode MS" w:cs="Arial"/>
          <w:sz w:val="20"/>
        </w:rPr>
        <w:tab/>
      </w:r>
      <w:r>
        <w:rPr>
          <w:rFonts w:eastAsia="Arial Unicode MS" w:cs="Arial"/>
          <w:sz w:val="20"/>
        </w:rPr>
        <w:tab/>
      </w:r>
      <w:r w:rsidR="00D32813" w:rsidRPr="00CB37D4">
        <w:rPr>
          <w:rFonts w:eastAsia="Arial Unicode MS" w:cs="Arial"/>
          <w:sz w:val="20"/>
        </w:rPr>
        <w:t>11</w:t>
      </w:r>
      <w:r w:rsidR="00FE12C6" w:rsidRPr="00CB37D4">
        <w:rPr>
          <w:rFonts w:eastAsia="Arial Unicode MS" w:cs="Arial"/>
          <w:sz w:val="20"/>
        </w:rPr>
        <w:t>.</w:t>
      </w:r>
      <w:r w:rsidR="00D32813" w:rsidRPr="00CB37D4">
        <w:rPr>
          <w:rFonts w:eastAsia="Arial Unicode MS" w:cs="Arial"/>
          <w:sz w:val="20"/>
        </w:rPr>
        <w:t>5</w:t>
      </w:r>
      <w:r w:rsidR="00FE12C6" w:rsidRPr="00CB37D4">
        <w:rPr>
          <w:rFonts w:eastAsia="Arial Unicode MS" w:cs="Arial"/>
          <w:sz w:val="20"/>
        </w:rPr>
        <w:t>00 SMS/měsíčně</w:t>
      </w:r>
      <w:r w:rsidR="00CB37D4">
        <w:rPr>
          <w:rFonts w:eastAsia="Arial Unicode MS" w:cs="Arial"/>
          <w:sz w:val="20"/>
        </w:rPr>
        <w:t>;</w:t>
      </w:r>
    </w:p>
    <w:p w:rsidR="00FE12C6" w:rsidRPr="00CB37D4" w:rsidRDefault="00FE12C6" w:rsidP="006D0CB1">
      <w:pPr>
        <w:pStyle w:val="Zkladntext"/>
        <w:numPr>
          <w:ilvl w:val="0"/>
          <w:numId w:val="11"/>
        </w:numPr>
        <w:spacing w:before="0" w:after="60" w:line="280" w:lineRule="atLeast"/>
        <w:ind w:left="993" w:hanging="284"/>
        <w:rPr>
          <w:rFonts w:eastAsia="Arial Unicode MS" w:cs="Arial"/>
          <w:sz w:val="20"/>
        </w:rPr>
      </w:pPr>
      <w:r w:rsidRPr="00CB37D4">
        <w:rPr>
          <w:rFonts w:eastAsia="Arial Unicode MS" w:cs="Arial"/>
          <w:sz w:val="20"/>
        </w:rPr>
        <w:t>do mobilní sítě T-</w:t>
      </w:r>
      <w:r w:rsidR="00B419E2">
        <w:rPr>
          <w:rFonts w:eastAsia="Arial Unicode MS" w:cs="Arial"/>
          <w:sz w:val="20"/>
        </w:rPr>
        <w:t>Mobile</w:t>
      </w:r>
      <w:r w:rsidR="00B419E2">
        <w:rPr>
          <w:rFonts w:eastAsia="Arial Unicode MS" w:cs="Arial"/>
          <w:sz w:val="20"/>
        </w:rPr>
        <w:tab/>
      </w:r>
      <w:r w:rsidRPr="00CB37D4">
        <w:rPr>
          <w:rFonts w:eastAsia="Arial Unicode MS" w:cs="Arial"/>
          <w:sz w:val="20"/>
        </w:rPr>
        <w:t>1</w:t>
      </w:r>
      <w:r w:rsidR="00D32813" w:rsidRPr="00CB37D4">
        <w:rPr>
          <w:rFonts w:eastAsia="Arial Unicode MS" w:cs="Arial"/>
          <w:sz w:val="20"/>
        </w:rPr>
        <w:t>2</w:t>
      </w:r>
      <w:r w:rsidRPr="00CB37D4">
        <w:rPr>
          <w:rFonts w:eastAsia="Arial Unicode MS" w:cs="Arial"/>
          <w:sz w:val="20"/>
        </w:rPr>
        <w:t>.</w:t>
      </w:r>
      <w:r w:rsidR="00D32813" w:rsidRPr="00CB37D4">
        <w:rPr>
          <w:rFonts w:eastAsia="Arial Unicode MS" w:cs="Arial"/>
          <w:sz w:val="20"/>
        </w:rPr>
        <w:t>5</w:t>
      </w:r>
      <w:r w:rsidRPr="00CB37D4">
        <w:rPr>
          <w:rFonts w:eastAsia="Arial Unicode MS" w:cs="Arial"/>
          <w:sz w:val="20"/>
        </w:rPr>
        <w:t>00 SMS/měsíčně</w:t>
      </w:r>
      <w:r w:rsidR="00CB37D4">
        <w:rPr>
          <w:rFonts w:eastAsia="Arial Unicode MS" w:cs="Arial"/>
          <w:sz w:val="20"/>
        </w:rPr>
        <w:t>;</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Vodafone </w:t>
      </w:r>
      <w:r>
        <w:rPr>
          <w:rFonts w:eastAsia="Arial Unicode MS" w:cs="Arial"/>
          <w:sz w:val="20"/>
        </w:rPr>
        <w:tab/>
        <w:t xml:space="preserve">  </w:t>
      </w:r>
      <w:r w:rsidR="00FE12C6" w:rsidRPr="00CB37D4">
        <w:rPr>
          <w:rFonts w:eastAsia="Arial Unicode MS" w:cs="Arial"/>
          <w:sz w:val="20"/>
        </w:rPr>
        <w:t>9.000 SMS/měsíčně</w:t>
      </w:r>
      <w:r w:rsidR="00CB37D4">
        <w:rPr>
          <w:rFonts w:eastAsia="Arial Unicode MS" w:cs="Arial"/>
          <w:sz w:val="20"/>
        </w:rPr>
        <w:t>.</w:t>
      </w:r>
    </w:p>
    <w:p w:rsidR="00F85BBF" w:rsidRDefault="00CB37D4" w:rsidP="005C521B">
      <w:pPr>
        <w:pStyle w:val="Zkladntext"/>
        <w:spacing w:line="280" w:lineRule="atLeast"/>
        <w:ind w:left="567"/>
        <w:rPr>
          <w:rFonts w:eastAsia="Arial Unicode MS" w:cs="Arial"/>
          <w:sz w:val="20"/>
        </w:rPr>
      </w:pPr>
      <w:r w:rsidRPr="00CB37D4">
        <w:rPr>
          <w:rFonts w:eastAsia="Arial Unicode MS" w:cs="Arial"/>
          <w:sz w:val="20"/>
        </w:rPr>
        <w:t>Zadavatelé si vyhrazují právo toto množství po dobu platnosti a účinnosti rámcové smlouvy na</w:t>
      </w:r>
      <w:r w:rsidR="003A2595">
        <w:rPr>
          <w:rFonts w:eastAsia="Arial Unicode MS" w:cs="Arial"/>
          <w:sz w:val="20"/>
        </w:rPr>
        <w:t> </w:t>
      </w:r>
      <w:r w:rsidRPr="00CB37D4">
        <w:rPr>
          <w:rFonts w:eastAsia="Arial Unicode MS" w:cs="Arial"/>
          <w:sz w:val="20"/>
        </w:rPr>
        <w:t>plnění veřejné zakázky</w:t>
      </w:r>
      <w:r w:rsidR="00F85BBF">
        <w:rPr>
          <w:rFonts w:eastAsia="Arial Unicode MS" w:cs="Arial"/>
          <w:sz w:val="20"/>
        </w:rPr>
        <w:t xml:space="preserve"> (resp. dílčích smluv)</w:t>
      </w:r>
      <w:r w:rsidRPr="00CB37D4">
        <w:rPr>
          <w:rFonts w:eastAsia="Arial Unicode MS" w:cs="Arial"/>
          <w:sz w:val="20"/>
        </w:rPr>
        <w:t xml:space="preserve"> modifikovat dle svých aktuálních komunikačních potřeb a s ohledem na</w:t>
      </w:r>
      <w:r w:rsidR="003A2595">
        <w:rPr>
          <w:rFonts w:eastAsia="Arial Unicode MS" w:cs="Arial"/>
          <w:sz w:val="20"/>
        </w:rPr>
        <w:t> </w:t>
      </w:r>
      <w:r w:rsidRPr="00CB37D4">
        <w:rPr>
          <w:rFonts w:eastAsia="Arial Unicode MS" w:cs="Arial"/>
          <w:sz w:val="20"/>
        </w:rPr>
        <w:t>technologický vývoj telekomunikačních služeb.</w:t>
      </w:r>
      <w:r>
        <w:rPr>
          <w:rFonts w:eastAsia="Arial Unicode MS" w:cs="Arial"/>
          <w:sz w:val="20"/>
        </w:rPr>
        <w:t xml:space="preserve"> </w:t>
      </w: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t xml:space="preserve">Nabídková cena požadované služby </w:t>
      </w:r>
      <w:r w:rsidR="00B419E2">
        <w:rPr>
          <w:rFonts w:eastAsia="Arial Unicode MS" w:cs="Arial"/>
          <w:sz w:val="20"/>
        </w:rPr>
        <w:t>musí být</w:t>
      </w:r>
      <w:r w:rsidRPr="00CB37D4">
        <w:rPr>
          <w:rFonts w:eastAsia="Arial Unicode MS" w:cs="Arial"/>
          <w:sz w:val="20"/>
        </w:rPr>
        <w:t xml:space="preserve"> tvořena </w:t>
      </w:r>
      <w:r w:rsidR="00D32813" w:rsidRPr="00CB37D4">
        <w:rPr>
          <w:rFonts w:eastAsia="Arial Unicode MS" w:cs="Arial"/>
          <w:sz w:val="20"/>
        </w:rPr>
        <w:t>2</w:t>
      </w:r>
      <w:r w:rsidRPr="00CB37D4">
        <w:rPr>
          <w:rFonts w:eastAsia="Arial Unicode MS" w:cs="Arial"/>
          <w:sz w:val="20"/>
        </w:rPr>
        <w:t xml:space="preserve"> položkami:</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jednotná sazba za odeslanou SMS do všech GSM mobilních sítí v</w:t>
      </w:r>
      <w:r w:rsidR="00CB37D4">
        <w:rPr>
          <w:rFonts w:eastAsia="Arial Unicode MS" w:cs="Arial"/>
          <w:sz w:val="20"/>
        </w:rPr>
        <w:t> </w:t>
      </w:r>
      <w:r w:rsidRPr="00CB37D4">
        <w:rPr>
          <w:rFonts w:eastAsia="Arial Unicode MS" w:cs="Arial"/>
          <w:sz w:val="20"/>
        </w:rPr>
        <w:t>Č</w:t>
      </w:r>
      <w:r w:rsidR="00CB37D4">
        <w:rPr>
          <w:rFonts w:eastAsia="Arial Unicode MS" w:cs="Arial"/>
          <w:sz w:val="20"/>
        </w:rPr>
        <w:t>eské republice;</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potvrzení o doručení odeslané SMS</w:t>
      </w:r>
      <w:r w:rsidR="00CB37D4">
        <w:rPr>
          <w:rFonts w:eastAsia="Arial Unicode MS" w:cs="Arial"/>
          <w:sz w:val="20"/>
        </w:rPr>
        <w:t>.</w:t>
      </w:r>
    </w:p>
    <w:p w:rsidR="00FE12C6" w:rsidRPr="00CB37D4" w:rsidRDefault="00FE12C6" w:rsidP="00CB37D4">
      <w:pPr>
        <w:pStyle w:val="Zkladntext"/>
        <w:autoSpaceDE w:val="0"/>
        <w:autoSpaceDN w:val="0"/>
        <w:adjustRightInd w:val="0"/>
        <w:spacing w:line="280" w:lineRule="atLeast"/>
        <w:ind w:left="567"/>
        <w:rPr>
          <w:rFonts w:cs="Arial"/>
          <w:sz w:val="20"/>
        </w:rPr>
      </w:pPr>
      <w:r w:rsidRPr="00CB37D4">
        <w:rPr>
          <w:rFonts w:cs="Arial"/>
          <w:sz w:val="20"/>
        </w:rPr>
        <w:t>Číselné dodatky</w:t>
      </w:r>
      <w:r w:rsidR="00B419E2">
        <w:rPr>
          <w:rFonts w:cs="Arial"/>
          <w:sz w:val="20"/>
        </w:rPr>
        <w:t xml:space="preserve"> (</w:t>
      </w:r>
      <w:proofErr w:type="spellStart"/>
      <w:r w:rsidR="00B419E2">
        <w:rPr>
          <w:rFonts w:cs="Arial"/>
          <w:sz w:val="20"/>
        </w:rPr>
        <w:t>Suffixy</w:t>
      </w:r>
      <w:proofErr w:type="spellEnd"/>
      <w:r w:rsidR="00B419E2">
        <w:rPr>
          <w:rFonts w:cs="Arial"/>
          <w:sz w:val="20"/>
        </w:rPr>
        <w:t>) musí být</w:t>
      </w:r>
      <w:r w:rsidRPr="00CB37D4">
        <w:rPr>
          <w:rFonts w:cs="Arial"/>
          <w:sz w:val="20"/>
        </w:rPr>
        <w:t xml:space="preserve"> poskytnuty </w:t>
      </w:r>
      <w:r w:rsidR="00B419E2" w:rsidRPr="00B419E2">
        <w:rPr>
          <w:rFonts w:cs="Arial"/>
          <w:sz w:val="20"/>
          <w:u w:val="single"/>
        </w:rPr>
        <w:t>bezplatně</w:t>
      </w:r>
      <w:r w:rsidRPr="00CB37D4">
        <w:rPr>
          <w:rFonts w:cs="Arial"/>
          <w:sz w:val="20"/>
        </w:rPr>
        <w:t>.</w:t>
      </w:r>
    </w:p>
    <w:p w:rsidR="00CB37D4" w:rsidRDefault="00CB37D4" w:rsidP="00CB37D4">
      <w:pPr>
        <w:autoSpaceDE w:val="0"/>
        <w:autoSpaceDN w:val="0"/>
        <w:adjustRightInd w:val="0"/>
        <w:spacing w:line="280" w:lineRule="atLeast"/>
        <w:ind w:left="567"/>
        <w:jc w:val="both"/>
      </w:pPr>
    </w:p>
    <w:p w:rsidR="00FE12C6" w:rsidRPr="00CB37D4" w:rsidRDefault="00CB37D4" w:rsidP="00FD0262">
      <w:pPr>
        <w:autoSpaceDE w:val="0"/>
        <w:autoSpaceDN w:val="0"/>
        <w:adjustRightInd w:val="0"/>
        <w:spacing w:line="280" w:lineRule="atLeast"/>
        <w:ind w:left="567"/>
        <w:jc w:val="both"/>
      </w:pPr>
      <w:r w:rsidRPr="00BC6222">
        <w:rPr>
          <w:rFonts w:eastAsia="Arial Unicode MS"/>
          <w:noProof w:val="0"/>
        </w:rPr>
        <w:t xml:space="preserve">Uchazeč uvede </w:t>
      </w:r>
      <w:r>
        <w:rPr>
          <w:rFonts w:eastAsia="Arial Unicode MS"/>
          <w:noProof w:val="0"/>
        </w:rPr>
        <w:t>v </w:t>
      </w:r>
      <w:r w:rsidRPr="005557BD">
        <w:rPr>
          <w:rFonts w:eastAsia="Arial Unicode MS"/>
          <w:noProof w:val="0"/>
          <w:u w:val="single"/>
        </w:rPr>
        <w:t>Příloze č. 1</w:t>
      </w:r>
      <w:r>
        <w:rPr>
          <w:rFonts w:eastAsia="Arial Unicode MS"/>
          <w:noProof w:val="0"/>
        </w:rPr>
        <w:t xml:space="preserve"> této zadávací dokumentace - </w:t>
      </w:r>
      <w:r w:rsidRPr="000C5D5E">
        <w:rPr>
          <w:i/>
        </w:rPr>
        <w:t>Položkový rozpočet vč.</w:t>
      </w:r>
      <w:r>
        <w:t xml:space="preserve"> </w:t>
      </w:r>
      <w:r>
        <w:rPr>
          <w:i/>
        </w:rPr>
        <w:t>objemů</w:t>
      </w:r>
      <w:r w:rsidRPr="00B03C19">
        <w:rPr>
          <w:i/>
        </w:rPr>
        <w:t xml:space="preserve"> služeb</w:t>
      </w:r>
      <w:r>
        <w:rPr>
          <w:i/>
        </w:rPr>
        <w:t xml:space="preserve"> </w:t>
      </w:r>
      <w:r>
        <w:rPr>
          <w:rFonts w:eastAsia="Arial Unicode MS"/>
          <w:noProof w:val="0"/>
        </w:rPr>
        <w:t xml:space="preserve">nabídkové </w:t>
      </w:r>
      <w:r w:rsidRPr="00BC6222">
        <w:rPr>
          <w:rFonts w:eastAsia="Arial Unicode MS"/>
          <w:noProof w:val="0"/>
        </w:rPr>
        <w:t xml:space="preserve">ceny za </w:t>
      </w:r>
      <w:r>
        <w:rPr>
          <w:rFonts w:eastAsia="Arial Unicode MS"/>
          <w:noProof w:val="0"/>
        </w:rPr>
        <w:t>požadovanou službu hromadného rozesílání SMS</w:t>
      </w:r>
      <w:r w:rsidRPr="00CB37D4">
        <w:t xml:space="preserve"> v počtech modelově stanovených v SMS/měsíčně</w:t>
      </w:r>
      <w:r>
        <w:rPr>
          <w:rFonts w:eastAsia="Arial Unicode MS"/>
          <w:noProof w:val="0"/>
        </w:rPr>
        <w:t>.</w:t>
      </w:r>
    </w:p>
    <w:p w:rsidR="009C0912" w:rsidRPr="00CB37D4" w:rsidRDefault="009C0912" w:rsidP="00FE12C6">
      <w:pPr>
        <w:autoSpaceDE w:val="0"/>
        <w:autoSpaceDN w:val="0"/>
        <w:adjustRightInd w:val="0"/>
        <w:ind w:left="567"/>
        <w:jc w:val="both"/>
      </w:pPr>
    </w:p>
    <w:p w:rsidR="00EE238C" w:rsidRPr="00BC6222" w:rsidRDefault="009E04AF" w:rsidP="009E04AF">
      <w:pPr>
        <w:pStyle w:val="Nadpis3"/>
        <w:shd w:val="clear" w:color="auto" w:fill="DDD9C3" w:themeFill="background2" w:themeFillShade="E6"/>
        <w:tabs>
          <w:tab w:val="clear" w:pos="851"/>
          <w:tab w:val="num" w:pos="567"/>
        </w:tabs>
        <w:spacing w:line="280" w:lineRule="atLeast"/>
        <w:ind w:left="567" w:hanging="567"/>
      </w:pPr>
      <w:bookmarkStart w:id="37" w:name="_Toc446332399"/>
      <w:r>
        <w:t>d</w:t>
      </w:r>
      <w:r w:rsidR="00EE238C" w:rsidRPr="00BC6222">
        <w:t>oplňkové služby</w:t>
      </w:r>
      <w:bookmarkEnd w:id="32"/>
      <w:bookmarkEnd w:id="37"/>
    </w:p>
    <w:p w:rsidR="00EE238C" w:rsidRPr="00BC6222" w:rsidRDefault="002C6816" w:rsidP="008C4E59">
      <w:pPr>
        <w:spacing w:line="280" w:lineRule="atLeast"/>
        <w:ind w:left="567" w:right="22"/>
        <w:jc w:val="both"/>
        <w:rPr>
          <w:noProof w:val="0"/>
        </w:rPr>
      </w:pPr>
      <w:r>
        <w:rPr>
          <w:noProof w:val="0"/>
        </w:rPr>
        <w:t>Z</w:t>
      </w:r>
      <w:r w:rsidR="00EE238C" w:rsidRPr="00BC6222">
        <w:rPr>
          <w:noProof w:val="0"/>
        </w:rPr>
        <w:t xml:space="preserve">adavatel požaduje možnost </w:t>
      </w:r>
      <w:r w:rsidR="00EE238C" w:rsidRPr="00AD10D3">
        <w:rPr>
          <w:noProof w:val="0"/>
          <w:u w:val="single"/>
        </w:rPr>
        <w:t>bezplatné</w:t>
      </w:r>
      <w:r w:rsidR="00EE238C" w:rsidRPr="00AD10D3">
        <w:rPr>
          <w:noProof w:val="0"/>
        </w:rPr>
        <w:t xml:space="preserve"> </w:t>
      </w:r>
      <w:r w:rsidR="00EE238C" w:rsidRPr="00BC6222">
        <w:rPr>
          <w:noProof w:val="0"/>
        </w:rPr>
        <w:t>aktivace (resp. deaktivace) a používání níže uvedených doplňkových služeb na všech využívaných SIM</w:t>
      </w:r>
      <w:r w:rsidR="00231032">
        <w:rPr>
          <w:noProof w:val="0"/>
        </w:rPr>
        <w:t xml:space="preserve"> kartách</w:t>
      </w:r>
      <w:r w:rsidR="00EE238C" w:rsidRPr="00BC6222">
        <w:rPr>
          <w:noProof w:val="0"/>
        </w:rPr>
        <w:t xml:space="preserve"> (myšleno hlasových, není-li uvedeno jinak):</w:t>
      </w:r>
    </w:p>
    <w:p w:rsid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identifikace volajícího</w:t>
      </w:r>
      <w:r w:rsidR="00162669" w:rsidRPr="00BC6222">
        <w:rPr>
          <w:rFonts w:cs="Arial"/>
        </w:rPr>
        <w:t>;</w:t>
      </w:r>
    </w:p>
    <w:p w:rsidR="00EE238C" w:rsidRP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4B1E58">
        <w:rPr>
          <w:rFonts w:cs="Arial"/>
        </w:rPr>
        <w:t>konferenční hovory</w:t>
      </w:r>
      <w:r w:rsidR="004B1E58" w:rsidRPr="004B1E58">
        <w:t xml:space="preserve"> </w:t>
      </w:r>
      <w:r w:rsidR="004B1E58" w:rsidRPr="004B1E58">
        <w:rPr>
          <w:rFonts w:cs="Arial"/>
        </w:rPr>
        <w:t>minimálně pro 6 členů celkem</w:t>
      </w:r>
      <w:r w:rsidR="00162669" w:rsidRPr="004B1E58">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na jiný mobilní telefon</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do hlasové schránky</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notifikace zmeškaných volání</w:t>
      </w:r>
      <w:r w:rsidR="00B82B79">
        <w:rPr>
          <w:rFonts w:cs="Arial"/>
        </w:rPr>
        <w:t xml:space="preserve"> (</w:t>
      </w:r>
      <w:r w:rsidR="00B82B79" w:rsidRPr="00B82B79">
        <w:rPr>
          <w:rFonts w:cs="Arial"/>
        </w:rPr>
        <w:t xml:space="preserve">způsob notifikace zmeškaných volání </w:t>
      </w:r>
      <w:r w:rsidR="00B82B79">
        <w:rPr>
          <w:rFonts w:cs="Arial"/>
        </w:rPr>
        <w:t>je ponecháno na</w:t>
      </w:r>
      <w:r w:rsidR="005C521B">
        <w:rPr>
          <w:rFonts w:cs="Arial"/>
        </w:rPr>
        <w:t> </w:t>
      </w:r>
      <w:r w:rsidR="00B82B79">
        <w:rPr>
          <w:rFonts w:cs="Arial"/>
        </w:rPr>
        <w:t xml:space="preserve">uvážení </w:t>
      </w:r>
      <w:r w:rsidR="00B82B79" w:rsidRPr="00B82B79">
        <w:rPr>
          <w:rFonts w:cs="Arial"/>
        </w:rPr>
        <w:t>uchazeče</w:t>
      </w:r>
      <w:r w:rsidR="00B82B79">
        <w:rPr>
          <w:rFonts w:cs="Arial"/>
        </w:rPr>
        <w:t>).</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38" w:name="_Toc446332400"/>
      <w:r w:rsidRPr="00BC6222">
        <w:t>Administrativní úkony</w:t>
      </w:r>
      <w:bookmarkEnd w:id="38"/>
    </w:p>
    <w:p w:rsidR="008408B6" w:rsidRPr="002C6816" w:rsidRDefault="008408B6" w:rsidP="002C6816">
      <w:pPr>
        <w:numPr>
          <w:ilvl w:val="12"/>
          <w:numId w:val="0"/>
        </w:numPr>
        <w:tabs>
          <w:tab w:val="num" w:pos="567"/>
        </w:tabs>
        <w:spacing w:line="280" w:lineRule="atLeast"/>
        <w:ind w:left="567"/>
        <w:jc w:val="both"/>
        <w:rPr>
          <w:rFonts w:eastAsia="Arial Unicode MS"/>
          <w:b/>
          <w:szCs w:val="22"/>
          <w:u w:val="single"/>
        </w:rPr>
      </w:pPr>
      <w:r>
        <w:rPr>
          <w:rFonts w:eastAsia="Arial Unicode MS"/>
          <w:szCs w:val="22"/>
        </w:rPr>
        <w:t>Z</w:t>
      </w:r>
      <w:r w:rsidRPr="00BC6222">
        <w:rPr>
          <w:rFonts w:eastAsia="Arial Unicode MS"/>
          <w:szCs w:val="22"/>
        </w:rPr>
        <w:t>a</w:t>
      </w:r>
      <w:r>
        <w:rPr>
          <w:rFonts w:eastAsia="Arial Unicode MS"/>
          <w:szCs w:val="22"/>
        </w:rPr>
        <w:t>davatel požaduje, aby uchazeč v rámci své</w:t>
      </w:r>
      <w:r w:rsidRPr="00BC6222">
        <w:rPr>
          <w:rFonts w:eastAsia="Arial Unicode MS"/>
          <w:szCs w:val="22"/>
        </w:rPr>
        <w:t xml:space="preserve"> </w:t>
      </w:r>
      <w:r>
        <w:rPr>
          <w:rFonts w:eastAsia="Arial Unicode MS"/>
          <w:szCs w:val="22"/>
        </w:rPr>
        <w:t>nabídky</w:t>
      </w:r>
      <w:r w:rsidRPr="00BC6222">
        <w:rPr>
          <w:rFonts w:eastAsia="Arial Unicode MS"/>
          <w:szCs w:val="22"/>
        </w:rPr>
        <w:t xml:space="preserve"> poskytl následující služby – </w:t>
      </w:r>
      <w:r w:rsidRPr="00231032">
        <w:rPr>
          <w:rFonts w:eastAsia="Arial Unicode MS"/>
          <w:szCs w:val="22"/>
        </w:rPr>
        <w:t>administrativní úkony</w:t>
      </w:r>
      <w:r>
        <w:rPr>
          <w:rFonts w:eastAsia="Arial Unicode MS"/>
          <w:szCs w:val="22"/>
        </w:rPr>
        <w:t xml:space="preserve"> </w:t>
      </w:r>
      <w:r w:rsidRPr="008408B6">
        <w:rPr>
          <w:rFonts w:eastAsia="Arial Unicode MS"/>
          <w:szCs w:val="22"/>
          <w:u w:val="single"/>
        </w:rPr>
        <w:t>bezplatně</w:t>
      </w:r>
      <w:r>
        <w:rPr>
          <w:rFonts w:eastAsia="Arial Unicode MS"/>
          <w:szCs w:val="22"/>
        </w:rPr>
        <w:t>, příp. jejich nacenění zahrnul do cen výše uvedených hlasových a datových tarifů:</w:t>
      </w:r>
    </w:p>
    <w:p w:rsidR="00EE238C" w:rsidRPr="00BC6222" w:rsidRDefault="00EE238C" w:rsidP="006D0CB1">
      <w:pPr>
        <w:pStyle w:val="Podmnky"/>
        <w:numPr>
          <w:ilvl w:val="0"/>
          <w:numId w:val="9"/>
        </w:numPr>
        <w:tabs>
          <w:tab w:val="num" w:pos="426"/>
        </w:tabs>
        <w:spacing w:before="120" w:line="280" w:lineRule="atLeast"/>
        <w:ind w:left="993" w:hanging="284"/>
        <w:jc w:val="both"/>
        <w:rPr>
          <w:rFonts w:cs="Arial"/>
        </w:rPr>
      </w:pPr>
      <w:r w:rsidRPr="00BC6222">
        <w:rPr>
          <w:rFonts w:cs="Arial"/>
        </w:rPr>
        <w:t>změna fakturačních údajů (např. změna fakturační adresy)</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poplatek za elektronický detailní výpis</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aktivační poplate</w:t>
      </w:r>
      <w:r w:rsidR="00D9129B">
        <w:rPr>
          <w:rFonts w:cs="Arial"/>
        </w:rPr>
        <w:t>k</w:t>
      </w:r>
      <w:r w:rsidR="00D9129B">
        <w:rPr>
          <w:rStyle w:val="Znakapoznpodarou"/>
        </w:rPr>
        <w:footnoteReference w:id="1"/>
      </w:r>
      <w:r w:rsidR="002C6816">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Pr>
          <w:rFonts w:eastAsia="Arial Unicode MS"/>
        </w:rPr>
        <w:t xml:space="preserve">blokace a </w:t>
      </w:r>
      <w:r w:rsidRPr="004B1E58">
        <w:rPr>
          <w:rFonts w:eastAsia="Arial Unicode MS"/>
        </w:rPr>
        <w:t>reaktivace po ztrátě či krádeži;</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 xml:space="preserve">blokace a reaktivace roamingu, MMS, mezinárodních hovorů, </w:t>
      </w:r>
      <w:r w:rsidR="00A016D7">
        <w:rPr>
          <w:rFonts w:cs="Arial"/>
        </w:rPr>
        <w:t xml:space="preserve">mezinárodních SMS, </w:t>
      </w:r>
      <w:r w:rsidRPr="00BC6222">
        <w:rPr>
          <w:rFonts w:cs="Arial"/>
        </w:rPr>
        <w:t>datových služeb apod.</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4B1E58">
        <w:rPr>
          <w:rFonts w:cs="Arial"/>
        </w:rPr>
        <w:lastRenderedPageBreak/>
        <w:t>výměna SIM karty (po ztrátě, krádeži, z důvodů zvýšení paměťové kapacity apod.)</w:t>
      </w:r>
      <w:r w:rsidR="002C6816" w:rsidRPr="004B1E58">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cs="Arial"/>
        </w:rPr>
        <w:t>výměna SIM karty za mikro/</w:t>
      </w:r>
      <w:proofErr w:type="spellStart"/>
      <w:r w:rsidRPr="004B1E58">
        <w:rPr>
          <w:rFonts w:cs="Arial"/>
        </w:rPr>
        <w:t>nano</w:t>
      </w:r>
      <w:proofErr w:type="spellEnd"/>
      <w:r w:rsidRPr="004B1E58">
        <w:rPr>
          <w:rFonts w:cs="Arial"/>
        </w:rPr>
        <w:t xml:space="preserve"> SIM kartu</w:t>
      </w:r>
      <w:r>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výměna SIM karty za novou</w:t>
      </w:r>
      <w:r>
        <w:rPr>
          <w:rFonts w:eastAsia="Arial Unicode MS"/>
        </w:rPr>
        <w:t>;</w:t>
      </w:r>
    </w:p>
    <w:p w:rsid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pod smlouvu zadavatele (včetně přenesení tel. čísla)</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mimo smlouvu zadavatele (včetně uvolnění tel. čísla)</w:t>
      </w:r>
      <w:r w:rsidR="004B1E58" w:rsidRPr="004B1E58">
        <w:rPr>
          <w:rFonts w:eastAsia="Arial Unicode MS"/>
          <w:i/>
          <w:sz w:val="18"/>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změna tarifu</w:t>
      </w:r>
      <w:r>
        <w:rPr>
          <w:rFonts w:eastAsia="Arial Unicode MS"/>
        </w:rPr>
        <w:t>;</w:t>
      </w:r>
    </w:p>
    <w:p w:rsidR="004B1E58" w:rsidRP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blokování služeb třetích stran;</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odpojení SIM karty z provozu z důvodu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SIM karty po ukončení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a deaktivace hlášky „voláte do sítě jiného operátora“.</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39" w:name="_Toc446332401"/>
      <w:r w:rsidRPr="00BC6222">
        <w:t>Přenesení telefonních čísel a migrace služeb</w:t>
      </w:r>
      <w:bookmarkEnd w:id="39"/>
    </w:p>
    <w:p w:rsidR="00AE3C08" w:rsidRDefault="000E0526" w:rsidP="00AE3C08">
      <w:pPr>
        <w:spacing w:after="120" w:line="280" w:lineRule="atLeast"/>
        <w:ind w:left="567" w:right="-1"/>
        <w:jc w:val="both"/>
      </w:pPr>
      <w:r>
        <w:t>Současným mobilním o</w:t>
      </w:r>
      <w:r w:rsidR="002C6816">
        <w:t>p</w:t>
      </w:r>
      <w:r>
        <w:t>e</w:t>
      </w:r>
      <w:r w:rsidR="002C6816">
        <w:t xml:space="preserve">rátorem </w:t>
      </w:r>
      <w:r w:rsidR="00AE3C08">
        <w:t xml:space="preserve">zadavatelů </w:t>
      </w:r>
      <w:r w:rsidR="002C6816">
        <w:t xml:space="preserve">je </w:t>
      </w:r>
      <w:r w:rsidR="00AE3C08">
        <w:t>Vodafone Czech Republic a.s</w:t>
      </w:r>
      <w:r w:rsidR="00616E24" w:rsidRPr="00616E24">
        <w:t>., vyjima zadavate</w:t>
      </w:r>
      <w:r w:rsidR="00FD272E">
        <w:t>l</w:t>
      </w:r>
      <w:r w:rsidR="00616E24" w:rsidRPr="00616E24">
        <w:t xml:space="preserve">ů Centrum sociálních služeb Tloskov a Centrum sociálních služeb pro osoby se zrakovým postižením v Brně </w:t>
      </w:r>
      <w:r w:rsidR="00616E24" w:rsidRPr="00616E24">
        <w:rPr>
          <w:rFonts w:ascii="Cambria Math" w:hAnsi="Cambria Math" w:cs="Cambria Math"/>
        </w:rPr>
        <w:t>‐</w:t>
      </w:r>
      <w:r w:rsidR="00616E24" w:rsidRPr="00616E24">
        <w:t xml:space="preserve"> Chrlicích, které </w:t>
      </w:r>
      <w:r w:rsidR="00D94DF0">
        <w:t>využívají služeb mobilní</w:t>
      </w:r>
      <w:r w:rsidR="00616E24" w:rsidRPr="00616E24">
        <w:t>ho operátora T</w:t>
      </w:r>
      <w:r w:rsidR="00616E24" w:rsidRPr="00616E24">
        <w:rPr>
          <w:rFonts w:ascii="Cambria Math" w:hAnsi="Cambria Math" w:cs="Cambria Math"/>
        </w:rPr>
        <w:t>‐</w:t>
      </w:r>
      <w:r w:rsidR="00955B6C">
        <w:t>Mobile Czech Republic, a.s..</w:t>
      </w:r>
    </w:p>
    <w:p w:rsidR="00EE238C" w:rsidRPr="00BC6222" w:rsidRDefault="002C6816" w:rsidP="00AE3C08">
      <w:pPr>
        <w:spacing w:after="120" w:line="280" w:lineRule="atLeast"/>
        <w:ind w:left="567" w:right="-1"/>
        <w:jc w:val="both"/>
      </w:pPr>
      <w:r>
        <w:t>V příp</w:t>
      </w:r>
      <w:r w:rsidR="00896622">
        <w:t>adě relevance</w:t>
      </w:r>
      <w:r>
        <w:t>, z</w:t>
      </w:r>
      <w:r w:rsidR="00EE238C" w:rsidRPr="00BC6222">
        <w:t>adavatel požaduje zachování stávajících telefonních čísel tak, aby vybraný uchazeč zajistil „přenositelnost“ současných telefonních čísel v souladu se zákonem č. 127/2005 Sb., o</w:t>
      </w:r>
      <w:r>
        <w:t> </w:t>
      </w:r>
      <w:r w:rsidR="00EE238C" w:rsidRPr="00BC6222">
        <w:t xml:space="preserve">elektronických komunikacích, v platném znění. </w:t>
      </w:r>
    </w:p>
    <w:p w:rsidR="00EE238C" w:rsidRPr="00616E24" w:rsidRDefault="00EE238C" w:rsidP="008C4E59">
      <w:pPr>
        <w:pStyle w:val="Zkladntext3"/>
        <w:spacing w:line="280" w:lineRule="atLeast"/>
        <w:ind w:left="567" w:right="-1"/>
        <w:rPr>
          <w:rFonts w:ascii="Arial" w:hAnsi="Arial" w:cs="Arial"/>
          <w:sz w:val="20"/>
          <w:szCs w:val="20"/>
        </w:rPr>
      </w:pPr>
      <w:r w:rsidRPr="00A440F2">
        <w:rPr>
          <w:rFonts w:ascii="Arial" w:hAnsi="Arial" w:cs="Arial"/>
          <w:sz w:val="20"/>
          <w:szCs w:val="20"/>
          <w:u w:val="single"/>
        </w:rPr>
        <w:t>Uchazeč ve své nabídce předloží konkrétní návrh</w:t>
      </w:r>
      <w:r w:rsidRPr="002C6816">
        <w:rPr>
          <w:rFonts w:ascii="Arial" w:hAnsi="Arial" w:cs="Arial"/>
          <w:sz w:val="20"/>
          <w:szCs w:val="20"/>
          <w:u w:val="single"/>
        </w:rPr>
        <w:t xml:space="preserve"> postupu migrace</w:t>
      </w:r>
      <w:r w:rsidR="00AE3C08">
        <w:rPr>
          <w:rFonts w:ascii="Arial" w:hAnsi="Arial" w:cs="Arial"/>
          <w:sz w:val="20"/>
          <w:szCs w:val="20"/>
        </w:rPr>
        <w:t xml:space="preserve"> včetně</w:t>
      </w:r>
      <w:r w:rsidRPr="00BC6222">
        <w:rPr>
          <w:rFonts w:ascii="Arial" w:hAnsi="Arial" w:cs="Arial"/>
          <w:sz w:val="20"/>
          <w:szCs w:val="20"/>
        </w:rPr>
        <w:t xml:space="preserve"> termínovaného </w:t>
      </w:r>
      <w:r w:rsidRPr="00616E24">
        <w:rPr>
          <w:rFonts w:ascii="Arial" w:hAnsi="Arial" w:cs="Arial"/>
          <w:sz w:val="20"/>
          <w:szCs w:val="20"/>
        </w:rPr>
        <w:t>harmonogramu.</w:t>
      </w:r>
      <w:r w:rsidR="00B82B79" w:rsidRPr="00616E24">
        <w:t xml:space="preserve"> </w:t>
      </w:r>
      <w:r w:rsidR="00B82B79" w:rsidRPr="00616E24">
        <w:rPr>
          <w:rFonts w:ascii="Arial" w:hAnsi="Arial" w:cs="Arial"/>
          <w:sz w:val="20"/>
          <w:szCs w:val="20"/>
        </w:rPr>
        <w:t>Konkrétní postup migrace, časová etapizace a věcné rozdělení tohoto procesu je</w:t>
      </w:r>
      <w:r w:rsidR="00A440F2">
        <w:rPr>
          <w:rFonts w:ascii="Arial" w:hAnsi="Arial" w:cs="Arial"/>
          <w:sz w:val="20"/>
          <w:szCs w:val="20"/>
        </w:rPr>
        <w:t> </w:t>
      </w:r>
      <w:r w:rsidR="00B82B79" w:rsidRPr="00616E24">
        <w:rPr>
          <w:rFonts w:ascii="Arial" w:hAnsi="Arial" w:cs="Arial"/>
          <w:sz w:val="20"/>
          <w:szCs w:val="20"/>
        </w:rPr>
        <w:t>předmětem návrhu uchazeče.</w:t>
      </w:r>
      <w:r w:rsidRPr="00616E24">
        <w:rPr>
          <w:rFonts w:ascii="Arial" w:hAnsi="Arial" w:cs="Arial"/>
          <w:sz w:val="20"/>
          <w:szCs w:val="20"/>
        </w:rPr>
        <w:t xml:space="preserve"> Tímto nesmí být v žádném případě zásadně omezen provoz a</w:t>
      </w:r>
      <w:r w:rsidR="00162669" w:rsidRPr="00616E24">
        <w:rPr>
          <w:rFonts w:ascii="Arial" w:hAnsi="Arial" w:cs="Arial"/>
          <w:sz w:val="20"/>
          <w:szCs w:val="20"/>
        </w:rPr>
        <w:t> </w:t>
      </w:r>
      <w:r w:rsidRPr="00616E24">
        <w:rPr>
          <w:rFonts w:ascii="Arial" w:hAnsi="Arial" w:cs="Arial"/>
          <w:sz w:val="20"/>
          <w:szCs w:val="20"/>
        </w:rPr>
        <w:t>funkce zadavatelů, v případě omezení vyplývajících z výše uvedené migrace toto musí uchazeč uvést ve</w:t>
      </w:r>
      <w:r w:rsidR="00162669" w:rsidRPr="00616E24">
        <w:rPr>
          <w:rFonts w:ascii="Arial" w:hAnsi="Arial" w:cs="Arial"/>
          <w:sz w:val="20"/>
          <w:szCs w:val="20"/>
        </w:rPr>
        <w:t> </w:t>
      </w:r>
      <w:r w:rsidRPr="00616E24">
        <w:rPr>
          <w:rFonts w:ascii="Arial" w:hAnsi="Arial" w:cs="Arial"/>
          <w:sz w:val="20"/>
          <w:szCs w:val="20"/>
        </w:rPr>
        <w:t>své nabídce.</w:t>
      </w:r>
    </w:p>
    <w:p w:rsidR="002D4C05" w:rsidRDefault="002C6816" w:rsidP="002C6816">
      <w:pPr>
        <w:pStyle w:val="Zkladntext"/>
        <w:spacing w:line="280" w:lineRule="atLeast"/>
        <w:ind w:left="567"/>
        <w:rPr>
          <w:rFonts w:cs="Arial"/>
          <w:sz w:val="20"/>
        </w:rPr>
      </w:pPr>
      <w:r w:rsidRPr="00616E24">
        <w:rPr>
          <w:rFonts w:cs="Arial"/>
          <w:sz w:val="20"/>
        </w:rPr>
        <w:t>Z</w:t>
      </w:r>
      <w:r w:rsidR="00EE238C" w:rsidRPr="00616E24">
        <w:rPr>
          <w:rFonts w:cs="Arial"/>
          <w:sz w:val="20"/>
        </w:rPr>
        <w:t xml:space="preserve">adavatel požaduje provedení této migrace </w:t>
      </w:r>
      <w:r w:rsidR="00B419E2" w:rsidRPr="00616E24">
        <w:rPr>
          <w:rFonts w:cs="Arial"/>
          <w:sz w:val="20"/>
          <w:u w:val="single"/>
        </w:rPr>
        <w:t>bezplatně</w:t>
      </w:r>
      <w:r w:rsidR="00EE238C" w:rsidRPr="00616E24">
        <w:rPr>
          <w:rFonts w:cs="Arial"/>
          <w:sz w:val="20"/>
        </w:rPr>
        <w:t xml:space="preserve">, u telefonních čísel bez závazku ve lhůtě </w:t>
      </w:r>
      <w:r w:rsidRPr="00616E24">
        <w:rPr>
          <w:rFonts w:cs="Arial"/>
          <w:sz w:val="20"/>
        </w:rPr>
        <w:t xml:space="preserve">max. </w:t>
      </w:r>
      <w:r w:rsidR="00EE238C" w:rsidRPr="00616E24">
        <w:rPr>
          <w:rFonts w:cs="Arial"/>
          <w:sz w:val="20"/>
        </w:rPr>
        <w:t xml:space="preserve">60 kalendářních dnů </w:t>
      </w:r>
      <w:r w:rsidRPr="00616E24">
        <w:rPr>
          <w:rFonts w:cs="Arial"/>
          <w:sz w:val="20"/>
        </w:rPr>
        <w:t>ode dne uzavření</w:t>
      </w:r>
      <w:r w:rsidR="00EE238C" w:rsidRPr="00616E24">
        <w:rPr>
          <w:rFonts w:cs="Arial"/>
          <w:sz w:val="20"/>
        </w:rPr>
        <w:t xml:space="preserve"> </w:t>
      </w:r>
      <w:r w:rsidR="00CC7145">
        <w:rPr>
          <w:rFonts w:cs="Arial"/>
          <w:sz w:val="20"/>
        </w:rPr>
        <w:t>konkrétní dílčí smlouvy</w:t>
      </w:r>
      <w:r w:rsidR="00EE238C" w:rsidRPr="00616E24">
        <w:rPr>
          <w:rFonts w:cs="Arial"/>
          <w:sz w:val="20"/>
        </w:rPr>
        <w:t xml:space="preserve"> na plnění veřejné zakázky.</w:t>
      </w:r>
    </w:p>
    <w:p w:rsidR="002C6816" w:rsidRPr="00616E24" w:rsidRDefault="00AE3C08" w:rsidP="002C6816">
      <w:pPr>
        <w:pStyle w:val="Zkladntext"/>
        <w:spacing w:line="280" w:lineRule="atLeast"/>
        <w:ind w:left="567"/>
        <w:rPr>
          <w:rFonts w:cs="Arial"/>
          <w:sz w:val="20"/>
        </w:rPr>
      </w:pPr>
      <w:r w:rsidRPr="00616E24">
        <w:rPr>
          <w:rFonts w:eastAsia="Arial Unicode MS" w:cs="Arial"/>
          <w:sz w:val="20"/>
        </w:rPr>
        <w:t>V případě prodlení budou</w:t>
      </w:r>
      <w:r w:rsidR="002C6816" w:rsidRPr="00616E24">
        <w:rPr>
          <w:rFonts w:eastAsia="Arial Unicode MS" w:cs="Arial"/>
          <w:sz w:val="20"/>
        </w:rPr>
        <w:t xml:space="preserve"> zadavatel</w:t>
      </w:r>
      <w:r w:rsidRPr="00616E24">
        <w:rPr>
          <w:rFonts w:eastAsia="Arial Unicode MS" w:cs="Arial"/>
          <w:sz w:val="20"/>
        </w:rPr>
        <w:t>é</w:t>
      </w:r>
      <w:r w:rsidR="002C6816" w:rsidRPr="00616E24">
        <w:rPr>
          <w:rFonts w:eastAsia="Arial Unicode MS" w:cs="Arial"/>
          <w:sz w:val="20"/>
        </w:rPr>
        <w:t xml:space="preserve"> účtovat za každý započatý den prodlení a </w:t>
      </w:r>
      <w:r w:rsidR="002C6816" w:rsidRPr="00616E24">
        <w:rPr>
          <w:rFonts w:cs="Arial"/>
          <w:sz w:val="20"/>
        </w:rPr>
        <w:t>za každou jednotlivou SIM kartu kromě případů, kdy uchazeč prokáže, že nedodržení tohoto termínu je způsobeno okolnostmi, které nemohl ovlivnit,</w:t>
      </w:r>
      <w:r w:rsidR="002C6816" w:rsidRPr="00616E24">
        <w:rPr>
          <w:rFonts w:eastAsia="Arial Unicode MS" w:cs="Arial"/>
          <w:sz w:val="20"/>
        </w:rPr>
        <w:t xml:space="preserve"> sankci ve výši 50,- Kč (viz </w:t>
      </w:r>
      <w:r w:rsidR="002C6816" w:rsidRPr="00616E24">
        <w:rPr>
          <w:rFonts w:eastAsia="Arial Unicode MS" w:cs="Arial"/>
          <w:sz w:val="20"/>
          <w:u w:val="single"/>
        </w:rPr>
        <w:t xml:space="preserve">Příloha č. </w:t>
      </w:r>
      <w:r w:rsidR="00735DF9">
        <w:rPr>
          <w:rFonts w:eastAsia="Arial Unicode MS" w:cs="Arial"/>
          <w:sz w:val="20"/>
          <w:u w:val="single"/>
        </w:rPr>
        <w:t>2</w:t>
      </w:r>
      <w:r w:rsidR="002C6816" w:rsidRPr="00616E24">
        <w:rPr>
          <w:rFonts w:eastAsia="Arial Unicode MS" w:cs="Arial"/>
          <w:sz w:val="20"/>
        </w:rPr>
        <w:t xml:space="preserve"> této zadávací dokumentace – </w:t>
      </w:r>
      <w:r w:rsidR="002C6816" w:rsidRPr="00616E24">
        <w:rPr>
          <w:rFonts w:eastAsia="Arial Unicode MS" w:cs="Arial"/>
          <w:i/>
          <w:sz w:val="20"/>
        </w:rPr>
        <w:t xml:space="preserve">Návrh </w:t>
      </w:r>
      <w:r w:rsidR="008435F2">
        <w:rPr>
          <w:rFonts w:eastAsia="Arial Unicode MS" w:cs="Arial"/>
          <w:i/>
          <w:sz w:val="20"/>
        </w:rPr>
        <w:t xml:space="preserve">rámcové </w:t>
      </w:r>
      <w:r w:rsidR="002C6816" w:rsidRPr="00616E24">
        <w:rPr>
          <w:rFonts w:eastAsia="Arial Unicode MS" w:cs="Arial"/>
          <w:i/>
          <w:sz w:val="20"/>
        </w:rPr>
        <w:t>smlouvy (závazný vzor)).</w:t>
      </w:r>
      <w:r w:rsidR="00EE238C" w:rsidRPr="00616E24">
        <w:rPr>
          <w:rFonts w:cs="Arial"/>
          <w:sz w:val="20"/>
        </w:rPr>
        <w:t xml:space="preserve"> </w:t>
      </w:r>
    </w:p>
    <w:p w:rsidR="00EE238C" w:rsidRPr="00BC6222" w:rsidRDefault="00EE238C" w:rsidP="002C6816">
      <w:pPr>
        <w:pStyle w:val="Zkladntext"/>
        <w:spacing w:line="280" w:lineRule="atLeast"/>
        <w:ind w:left="567"/>
        <w:rPr>
          <w:rFonts w:cs="Arial"/>
          <w:sz w:val="20"/>
        </w:rPr>
      </w:pPr>
      <w:r w:rsidRPr="00BC6222">
        <w:rPr>
          <w:rFonts w:cs="Arial"/>
          <w:sz w:val="20"/>
        </w:rPr>
        <w:t xml:space="preserve">Telefonní čísla se závazkem budou migrována po jejich vypršení. </w:t>
      </w:r>
    </w:p>
    <w:p w:rsidR="00EE238C" w:rsidRPr="00BC6222" w:rsidRDefault="00EE238C" w:rsidP="008C4E59">
      <w:pPr>
        <w:spacing w:line="280" w:lineRule="atLeast"/>
        <w:ind w:left="567"/>
        <w:jc w:val="both"/>
      </w:pPr>
      <w:r w:rsidRPr="00BC6222">
        <w:t xml:space="preserve">Uchazeč </w:t>
      </w:r>
      <w:r w:rsidR="002C6816">
        <w:t>je povinen</w:t>
      </w:r>
      <w:r w:rsidRPr="00BC6222">
        <w:t xml:space="preserve"> </w:t>
      </w:r>
      <w:r w:rsidR="00F85BBF">
        <w:t xml:space="preserve">ke </w:t>
      </w:r>
      <w:r w:rsidRPr="00BC6222">
        <w:t>dni zahájení plnění dané SIM karty na vyžád</w:t>
      </w:r>
      <w:r w:rsidR="002C6816">
        <w:t xml:space="preserve">ání ze strany zadavatele </w:t>
      </w:r>
      <w:r w:rsidR="00A016D7">
        <w:t>provést</w:t>
      </w:r>
      <w:r w:rsidRPr="00BC6222">
        <w:t xml:space="preserve"> </w:t>
      </w:r>
      <w:r w:rsidR="00B419E2" w:rsidRPr="00B419E2">
        <w:rPr>
          <w:u w:val="single"/>
        </w:rPr>
        <w:t>bezplatně</w:t>
      </w:r>
      <w:r w:rsidRPr="00BC6222">
        <w:t xml:space="preserve"> odblokování všech stávajících blokovaných mobilních telefonů z důvodů jejich dalšího používání v mobilní síti vybraného uchazeče s možností využití všech požadovaných služeb vymezených </w:t>
      </w:r>
      <w:r w:rsidR="00A016D7">
        <w:t>zadávacími podmínkami této veřejné zakázky. Uchazeč j</w:t>
      </w:r>
      <w:r w:rsidRPr="00BC6222">
        <w:t xml:space="preserve">e zároveň </w:t>
      </w:r>
      <w:r w:rsidR="00A016D7">
        <w:t xml:space="preserve">povinen </w:t>
      </w:r>
      <w:r w:rsidRPr="00BC6222">
        <w:t>poskytnout součinnost při přenášení dat (zejména kontaktů) ze stávajících na nové SIM</w:t>
      </w:r>
      <w:r w:rsidR="00A016D7">
        <w:t xml:space="preserve"> karty</w:t>
      </w:r>
      <w:r w:rsidRPr="00BC6222">
        <w:t>.</w:t>
      </w:r>
    </w:p>
    <w:p w:rsidR="00EE238C" w:rsidRPr="00BC6222" w:rsidRDefault="00EE238C" w:rsidP="008C4E59">
      <w:pPr>
        <w:pStyle w:val="Zkladntext3"/>
        <w:spacing w:before="120" w:line="280" w:lineRule="atLeast"/>
        <w:ind w:left="567"/>
        <w:rPr>
          <w:rFonts w:ascii="Arial" w:hAnsi="Arial" w:cs="Arial"/>
          <w:sz w:val="20"/>
          <w:szCs w:val="20"/>
        </w:rPr>
      </w:pPr>
      <w:r w:rsidRPr="00BC6222">
        <w:rPr>
          <w:rFonts w:ascii="Arial" w:hAnsi="Arial" w:cs="Arial"/>
          <w:sz w:val="20"/>
          <w:szCs w:val="20"/>
        </w:rPr>
        <w:t xml:space="preserve">Pokud se </w:t>
      </w:r>
      <w:r w:rsidR="00AE3C08">
        <w:rPr>
          <w:rFonts w:ascii="Arial" w:hAnsi="Arial" w:cs="Arial"/>
          <w:sz w:val="20"/>
          <w:szCs w:val="20"/>
        </w:rPr>
        <w:t xml:space="preserve">některý ze </w:t>
      </w:r>
      <w:r w:rsidRPr="00BC6222">
        <w:rPr>
          <w:rFonts w:ascii="Arial" w:hAnsi="Arial" w:cs="Arial"/>
          <w:sz w:val="20"/>
          <w:szCs w:val="20"/>
        </w:rPr>
        <w:t>zadavatel</w:t>
      </w:r>
      <w:r w:rsidR="00AE3C08">
        <w:rPr>
          <w:rFonts w:ascii="Arial" w:hAnsi="Arial" w:cs="Arial"/>
          <w:sz w:val="20"/>
          <w:szCs w:val="20"/>
        </w:rPr>
        <w:t>ů</w:t>
      </w:r>
      <w:r w:rsidRPr="00BC6222">
        <w:rPr>
          <w:rFonts w:ascii="Arial" w:hAnsi="Arial" w:cs="Arial"/>
          <w:sz w:val="20"/>
          <w:szCs w:val="20"/>
        </w:rPr>
        <w:t xml:space="preserve"> rozhodne ke změně dodavatele (uchazeče) na základě ukončení smlouvy v</w:t>
      </w:r>
      <w:r w:rsidR="00162669" w:rsidRPr="00BC6222">
        <w:rPr>
          <w:rFonts w:ascii="Arial" w:hAnsi="Arial" w:cs="Arial"/>
          <w:sz w:val="20"/>
          <w:szCs w:val="20"/>
        </w:rPr>
        <w:t> </w:t>
      </w:r>
      <w:r w:rsidRPr="00BC6222">
        <w:rPr>
          <w:rFonts w:ascii="Arial" w:hAnsi="Arial" w:cs="Arial"/>
          <w:sz w:val="20"/>
          <w:szCs w:val="20"/>
        </w:rPr>
        <w:t xml:space="preserve">souladu s obchodními podmínkami, je uchazeč povinen zajistit, aby si zadavatel mohl bezúplatně ponechat svá telefonní čísla bez ohledu na nového poskytovatele </w:t>
      </w:r>
      <w:r w:rsidR="00A016D7">
        <w:rPr>
          <w:rFonts w:ascii="Arial" w:hAnsi="Arial" w:cs="Arial"/>
          <w:sz w:val="20"/>
          <w:szCs w:val="20"/>
        </w:rPr>
        <w:t xml:space="preserve">mobilních telekomunikačních </w:t>
      </w:r>
      <w:r w:rsidRPr="00BC6222">
        <w:rPr>
          <w:rFonts w:ascii="Arial" w:hAnsi="Arial" w:cs="Arial"/>
          <w:sz w:val="20"/>
          <w:szCs w:val="20"/>
        </w:rPr>
        <w:t>služeb.</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40" w:name="_Toc446332402"/>
      <w:r w:rsidRPr="00BC6222">
        <w:lastRenderedPageBreak/>
        <w:t>Úroveň zákaznické podpory</w:t>
      </w:r>
      <w:bookmarkEnd w:id="40"/>
    </w:p>
    <w:p w:rsidR="00EE238C" w:rsidRPr="00BC6222" w:rsidRDefault="00EE238C" w:rsidP="008C4E59">
      <w:pPr>
        <w:pStyle w:val="Zkladntextodsazen3"/>
        <w:spacing w:line="280" w:lineRule="atLeast"/>
        <w:ind w:left="567"/>
        <w:jc w:val="both"/>
        <w:rPr>
          <w:rFonts w:eastAsia="Arial Unicode MS"/>
          <w:noProof w:val="0"/>
          <w:sz w:val="20"/>
          <w:szCs w:val="20"/>
        </w:rPr>
      </w:pPr>
      <w:r w:rsidRPr="00BC6222">
        <w:rPr>
          <w:rFonts w:eastAsia="Arial Unicode MS"/>
          <w:noProof w:val="0"/>
          <w:sz w:val="20"/>
          <w:szCs w:val="20"/>
        </w:rPr>
        <w:t>Pro komunikaci při využívání veške</w:t>
      </w:r>
      <w:r w:rsidR="00CA200F">
        <w:rPr>
          <w:rFonts w:eastAsia="Arial Unicode MS"/>
          <w:noProof w:val="0"/>
          <w:sz w:val="20"/>
          <w:szCs w:val="20"/>
        </w:rPr>
        <w:t>rých služeb vybraného uchazeče musí být</w:t>
      </w:r>
      <w:r w:rsidRPr="00BC6222">
        <w:rPr>
          <w:rFonts w:eastAsia="Arial Unicode MS"/>
          <w:noProof w:val="0"/>
          <w:sz w:val="20"/>
          <w:szCs w:val="20"/>
        </w:rPr>
        <w:t xml:space="preserve"> po dobu </w:t>
      </w:r>
      <w:r w:rsidR="004E3CC6">
        <w:rPr>
          <w:rFonts w:eastAsia="Arial Unicode MS"/>
          <w:noProof w:val="0"/>
          <w:sz w:val="20"/>
          <w:szCs w:val="20"/>
        </w:rPr>
        <w:t>platnosti a</w:t>
      </w:r>
      <w:r w:rsidR="00AE3C08">
        <w:rPr>
          <w:rFonts w:eastAsia="Arial Unicode MS"/>
          <w:noProof w:val="0"/>
          <w:sz w:val="20"/>
          <w:szCs w:val="20"/>
        </w:rPr>
        <w:t> </w:t>
      </w:r>
      <w:r w:rsidR="004E3CC6">
        <w:rPr>
          <w:rFonts w:eastAsia="Arial Unicode MS"/>
          <w:noProof w:val="0"/>
          <w:sz w:val="20"/>
          <w:szCs w:val="20"/>
        </w:rPr>
        <w:t>účinnosti rámcové s</w:t>
      </w:r>
      <w:r w:rsidRPr="00BC6222">
        <w:rPr>
          <w:rFonts w:eastAsia="Arial Unicode MS"/>
          <w:noProof w:val="0"/>
          <w:sz w:val="20"/>
          <w:szCs w:val="20"/>
        </w:rPr>
        <w:t xml:space="preserve">mlouvy </w:t>
      </w:r>
      <w:r w:rsidR="00CA200F">
        <w:rPr>
          <w:rFonts w:eastAsia="Arial Unicode MS"/>
          <w:noProof w:val="0"/>
          <w:sz w:val="20"/>
          <w:szCs w:val="20"/>
        </w:rPr>
        <w:t xml:space="preserve">na plnění veřejné zakázky </w:t>
      </w:r>
      <w:r w:rsidR="003C4A9E">
        <w:rPr>
          <w:rFonts w:eastAsia="Arial Unicode MS"/>
          <w:noProof w:val="0"/>
          <w:sz w:val="20"/>
          <w:szCs w:val="20"/>
        </w:rPr>
        <w:t xml:space="preserve">(resp. dílčích smluv) </w:t>
      </w:r>
      <w:r w:rsidRPr="00BC6222">
        <w:rPr>
          <w:rFonts w:eastAsia="Arial Unicode MS"/>
          <w:noProof w:val="0"/>
          <w:sz w:val="20"/>
          <w:szCs w:val="20"/>
        </w:rPr>
        <w:t>k</w:t>
      </w:r>
      <w:r w:rsidR="00CA200F">
        <w:rPr>
          <w:rFonts w:eastAsia="Arial Unicode MS"/>
          <w:noProof w:val="0"/>
          <w:sz w:val="20"/>
          <w:szCs w:val="20"/>
        </w:rPr>
        <w:t> </w:t>
      </w:r>
      <w:r w:rsidRPr="00BC6222">
        <w:rPr>
          <w:rFonts w:eastAsia="Arial Unicode MS"/>
          <w:noProof w:val="0"/>
          <w:sz w:val="20"/>
          <w:szCs w:val="20"/>
        </w:rPr>
        <w:t>dispozic</w:t>
      </w:r>
      <w:r w:rsidR="00CA200F">
        <w:rPr>
          <w:rFonts w:eastAsia="Arial Unicode MS"/>
          <w:noProof w:val="0"/>
          <w:sz w:val="20"/>
          <w:szCs w:val="20"/>
        </w:rPr>
        <w:t>i min.</w:t>
      </w:r>
      <w:r w:rsidRPr="00BC6222">
        <w:rPr>
          <w:rFonts w:eastAsia="Arial Unicode MS"/>
          <w:noProof w:val="0"/>
          <w:sz w:val="20"/>
          <w:szCs w:val="20"/>
        </w:rPr>
        <w:t>:</w:t>
      </w:r>
    </w:p>
    <w:p w:rsid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 xml:space="preserve">obchodní zástupce </w:t>
      </w:r>
      <w:r w:rsidR="004125F7" w:rsidRPr="004C04B2">
        <w:rPr>
          <w:rFonts w:eastAsia="Arial Unicode MS"/>
          <w:noProof w:val="0"/>
          <w:sz w:val="20"/>
          <w:szCs w:val="20"/>
        </w:rPr>
        <w:t xml:space="preserve">k dispozici pro osobní jednání </w:t>
      </w:r>
      <w:r w:rsidR="00AE3C08" w:rsidRPr="004C04B2">
        <w:rPr>
          <w:rFonts w:eastAsia="Arial Unicode MS"/>
          <w:noProof w:val="0"/>
          <w:sz w:val="20"/>
          <w:szCs w:val="20"/>
        </w:rPr>
        <w:t xml:space="preserve">v místě sídel </w:t>
      </w:r>
      <w:r w:rsidRPr="004C04B2">
        <w:rPr>
          <w:rFonts w:eastAsia="Arial Unicode MS"/>
          <w:noProof w:val="0"/>
          <w:sz w:val="20"/>
          <w:szCs w:val="20"/>
        </w:rPr>
        <w:t>zadavatelů</w:t>
      </w:r>
      <w:r w:rsidR="004C04B2" w:rsidRPr="004C04B2">
        <w:rPr>
          <w:rFonts w:eastAsia="Arial Unicode MS"/>
          <w:noProof w:val="0"/>
          <w:sz w:val="20"/>
          <w:szCs w:val="20"/>
        </w:rPr>
        <w:t xml:space="preserve"> (dojezd obchodního zástupce do místa sídla zadavatele v opodstatněných případech</w:t>
      </w:r>
      <w:r w:rsidR="004C04B2">
        <w:rPr>
          <w:rFonts w:eastAsia="Arial Unicode MS"/>
          <w:noProof w:val="0"/>
          <w:sz w:val="20"/>
          <w:szCs w:val="20"/>
        </w:rPr>
        <w:t>);</w:t>
      </w:r>
    </w:p>
    <w:p w:rsidR="00EE238C" w:rsidRP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jediné centrální pracoviště zákaznické podpory pro významné zákazníky</w:t>
      </w:r>
      <w:r w:rsidR="00E62463" w:rsidRPr="004C04B2">
        <w:rPr>
          <w:rFonts w:eastAsia="Arial Unicode MS"/>
          <w:noProof w:val="0"/>
          <w:sz w:val="20"/>
          <w:szCs w:val="20"/>
        </w:rPr>
        <w:t xml:space="preserve"> s</w:t>
      </w:r>
      <w:r w:rsidRPr="004C04B2">
        <w:rPr>
          <w:rFonts w:eastAsia="Arial Unicode MS"/>
          <w:noProof w:val="0"/>
          <w:sz w:val="20"/>
          <w:szCs w:val="20"/>
        </w:rPr>
        <w:t xml:space="preserve"> možnost</w:t>
      </w:r>
      <w:r w:rsidR="00E62463" w:rsidRPr="004C04B2">
        <w:rPr>
          <w:rFonts w:eastAsia="Arial Unicode MS"/>
          <w:noProof w:val="0"/>
          <w:sz w:val="20"/>
          <w:szCs w:val="20"/>
        </w:rPr>
        <w:t>í</w:t>
      </w:r>
      <w:r w:rsidRPr="004C04B2">
        <w:rPr>
          <w:rFonts w:eastAsia="Arial Unicode MS"/>
          <w:noProof w:val="0"/>
          <w:sz w:val="20"/>
          <w:szCs w:val="20"/>
        </w:rPr>
        <w:t xml:space="preserve"> zadávání požadavků</w:t>
      </w:r>
      <w:r w:rsidR="00E62463" w:rsidRPr="004C04B2">
        <w:rPr>
          <w:rFonts w:eastAsia="Arial Unicode MS"/>
          <w:noProof w:val="0"/>
          <w:sz w:val="20"/>
          <w:szCs w:val="20"/>
        </w:rPr>
        <w:t>, nahlašování poruch a uplatňování reklamací</w:t>
      </w:r>
      <w:r w:rsidRPr="004C04B2">
        <w:rPr>
          <w:rFonts w:eastAsia="Arial Unicode MS"/>
          <w:noProof w:val="0"/>
          <w:sz w:val="20"/>
          <w:szCs w:val="20"/>
        </w:rPr>
        <w:t xml:space="preserve"> </w:t>
      </w:r>
      <w:r w:rsidR="00E62463" w:rsidRPr="004C04B2">
        <w:rPr>
          <w:rFonts w:eastAsia="Arial Unicode MS"/>
          <w:noProof w:val="0"/>
          <w:sz w:val="20"/>
          <w:szCs w:val="20"/>
        </w:rPr>
        <w:t xml:space="preserve">prostřednictvím </w:t>
      </w:r>
      <w:r w:rsidRPr="004C04B2">
        <w:rPr>
          <w:rFonts w:eastAsia="Arial Unicode MS"/>
          <w:noProof w:val="0"/>
          <w:sz w:val="20"/>
          <w:szCs w:val="20"/>
        </w:rPr>
        <w:t>e-mail</w:t>
      </w:r>
      <w:r w:rsidR="00E62463" w:rsidRPr="004C04B2">
        <w:rPr>
          <w:rFonts w:eastAsia="Arial Unicode MS"/>
          <w:noProof w:val="0"/>
          <w:sz w:val="20"/>
          <w:szCs w:val="20"/>
        </w:rPr>
        <w:t>u</w:t>
      </w:r>
      <w:r w:rsidR="00ED0E8A" w:rsidRPr="004C04B2">
        <w:rPr>
          <w:rFonts w:eastAsia="Arial Unicode MS"/>
          <w:noProof w:val="0"/>
          <w:sz w:val="20"/>
          <w:szCs w:val="20"/>
        </w:rPr>
        <w:t>, telefonicky</w:t>
      </w:r>
      <w:r w:rsidRPr="004C04B2">
        <w:rPr>
          <w:rFonts w:eastAsia="Arial Unicode MS"/>
          <w:noProof w:val="0"/>
          <w:sz w:val="20"/>
          <w:szCs w:val="20"/>
        </w:rPr>
        <w:t xml:space="preserve"> nebo přím</w:t>
      </w:r>
      <w:r w:rsidR="00E62463" w:rsidRPr="004C04B2">
        <w:rPr>
          <w:rFonts w:eastAsia="Arial Unicode MS"/>
          <w:noProof w:val="0"/>
          <w:sz w:val="20"/>
          <w:szCs w:val="20"/>
        </w:rPr>
        <w:t>ého</w:t>
      </w:r>
      <w:r w:rsidRPr="004C04B2">
        <w:rPr>
          <w:rFonts w:eastAsia="Arial Unicode MS"/>
          <w:noProof w:val="0"/>
          <w:sz w:val="20"/>
          <w:szCs w:val="20"/>
        </w:rPr>
        <w:t xml:space="preserve"> přístup</w:t>
      </w:r>
      <w:r w:rsidR="00E62463" w:rsidRPr="004C04B2">
        <w:rPr>
          <w:rFonts w:eastAsia="Arial Unicode MS"/>
          <w:noProof w:val="0"/>
          <w:sz w:val="20"/>
          <w:szCs w:val="20"/>
        </w:rPr>
        <w:t>u</w:t>
      </w:r>
      <w:r w:rsidRPr="004C04B2">
        <w:rPr>
          <w:rFonts w:eastAsia="Arial Unicode MS"/>
          <w:noProof w:val="0"/>
          <w:sz w:val="20"/>
          <w:szCs w:val="20"/>
        </w:rPr>
        <w:t xml:space="preserve"> do rozhraní operátora, popř. </w:t>
      </w:r>
      <w:r w:rsidR="00E62463" w:rsidRPr="004C04B2">
        <w:rPr>
          <w:rFonts w:eastAsia="Arial Unicode MS"/>
          <w:noProof w:val="0"/>
          <w:sz w:val="20"/>
          <w:szCs w:val="20"/>
        </w:rPr>
        <w:t>faxu</w:t>
      </w:r>
      <w:r w:rsidR="00CA200F" w:rsidRPr="004C04B2">
        <w:rPr>
          <w:rFonts w:eastAsia="Arial Unicode MS"/>
          <w:noProof w:val="0"/>
          <w:sz w:val="20"/>
          <w:szCs w:val="20"/>
        </w:rPr>
        <w:t>;</w:t>
      </w:r>
    </w:p>
    <w:p w:rsidR="00EE238C"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BC6222">
        <w:rPr>
          <w:rFonts w:eastAsia="Arial Unicode MS"/>
          <w:noProof w:val="0"/>
          <w:sz w:val="20"/>
          <w:szCs w:val="20"/>
        </w:rPr>
        <w:t xml:space="preserve">přístup k zadávání požadavků na </w:t>
      </w:r>
      <w:proofErr w:type="spellStart"/>
      <w:r w:rsidRPr="00BC6222">
        <w:rPr>
          <w:rFonts w:eastAsia="Arial Unicode MS"/>
          <w:noProof w:val="0"/>
          <w:sz w:val="20"/>
          <w:szCs w:val="20"/>
        </w:rPr>
        <w:t>helpdesk</w:t>
      </w:r>
      <w:proofErr w:type="spellEnd"/>
      <w:r w:rsidRPr="00BC6222">
        <w:rPr>
          <w:rFonts w:eastAsia="Arial Unicode MS"/>
          <w:noProof w:val="0"/>
          <w:sz w:val="20"/>
          <w:szCs w:val="20"/>
        </w:rPr>
        <w:t xml:space="preserve"> operátora 24 hodin denně, 7 dní v týdnu (možnost zablokování SIM, aktivace a deaktivace roamingu apod.)</w:t>
      </w:r>
      <w:r w:rsidR="00CA200F">
        <w:rPr>
          <w:rFonts w:eastAsia="Arial Unicode MS"/>
          <w:noProof w:val="0"/>
          <w:sz w:val="20"/>
          <w:szCs w:val="20"/>
        </w:rPr>
        <w:t>;</w:t>
      </w:r>
    </w:p>
    <w:p w:rsidR="00ED0E8A" w:rsidRPr="00BC6222" w:rsidRDefault="00ED0E8A" w:rsidP="006D0CB1">
      <w:pPr>
        <w:pStyle w:val="Zkladntextodsazen3"/>
        <w:numPr>
          <w:ilvl w:val="0"/>
          <w:numId w:val="5"/>
        </w:numPr>
        <w:spacing w:line="280" w:lineRule="atLeast"/>
        <w:ind w:left="1134" w:hanging="283"/>
        <w:jc w:val="both"/>
        <w:rPr>
          <w:rFonts w:eastAsia="Arial Unicode MS"/>
          <w:noProof w:val="0"/>
          <w:sz w:val="20"/>
          <w:szCs w:val="20"/>
        </w:rPr>
      </w:pPr>
      <w:r>
        <w:rPr>
          <w:rFonts w:eastAsia="Arial Unicode MS"/>
          <w:noProof w:val="0"/>
          <w:sz w:val="20"/>
          <w:szCs w:val="20"/>
        </w:rPr>
        <w:t xml:space="preserve">veškerá zákaznická podpora bude vedena ze strany zaměstnanců uchazeče v českém jazyce a osobami s prokazatelnou </w:t>
      </w:r>
      <w:r w:rsidRPr="00F86945">
        <w:rPr>
          <w:rFonts w:eastAsia="Arial Unicode MS"/>
          <w:noProof w:val="0"/>
          <w:sz w:val="20"/>
          <w:szCs w:val="20"/>
        </w:rPr>
        <w:t xml:space="preserve">praxí </w:t>
      </w:r>
      <w:r w:rsidR="00AE3C08">
        <w:rPr>
          <w:rFonts w:eastAsia="Arial Unicode MS"/>
          <w:noProof w:val="0"/>
          <w:sz w:val="20"/>
          <w:szCs w:val="20"/>
        </w:rPr>
        <w:t>u obdobně velkého subjektu</w:t>
      </w:r>
      <w:r w:rsidRPr="00F86945">
        <w:rPr>
          <w:rFonts w:eastAsia="Arial Unicode MS"/>
          <w:noProof w:val="0"/>
          <w:sz w:val="20"/>
          <w:szCs w:val="20"/>
        </w:rPr>
        <w:t xml:space="preserve"> minimálně 3 roky</w:t>
      </w:r>
      <w:r w:rsidR="00F86945">
        <w:rPr>
          <w:rFonts w:eastAsia="Arial Unicode MS"/>
          <w:noProof w:val="0"/>
          <w:sz w:val="20"/>
          <w:szCs w:val="20"/>
        </w:rPr>
        <w:t xml:space="preserve"> (uchazeč bude povinen předložit na vyžádání přehled profesní praxe </w:t>
      </w:r>
      <w:r w:rsidR="00AE3C08">
        <w:rPr>
          <w:rFonts w:eastAsia="Arial Unicode MS"/>
          <w:noProof w:val="0"/>
          <w:sz w:val="20"/>
          <w:szCs w:val="20"/>
        </w:rPr>
        <w:t xml:space="preserve">konkrétního </w:t>
      </w:r>
      <w:r w:rsidR="00F86945">
        <w:rPr>
          <w:rFonts w:eastAsia="Arial Unicode MS"/>
          <w:noProof w:val="0"/>
          <w:sz w:val="20"/>
          <w:szCs w:val="20"/>
        </w:rPr>
        <w:t xml:space="preserve">zaměstnance </w:t>
      </w:r>
      <w:r w:rsidR="00AE3C08">
        <w:rPr>
          <w:rFonts w:eastAsia="Arial Unicode MS"/>
          <w:noProof w:val="0"/>
          <w:sz w:val="20"/>
          <w:szCs w:val="20"/>
        </w:rPr>
        <w:t>či zaměstnanců zajišťujících</w:t>
      </w:r>
      <w:r w:rsidR="00F86945">
        <w:rPr>
          <w:rFonts w:eastAsia="Arial Unicode MS"/>
          <w:noProof w:val="0"/>
          <w:sz w:val="20"/>
          <w:szCs w:val="20"/>
        </w:rPr>
        <w:t xml:space="preserve"> péči o zákazníky).</w:t>
      </w:r>
    </w:p>
    <w:p w:rsidR="002E47B5" w:rsidRDefault="002E47B5" w:rsidP="008C4E59">
      <w:pPr>
        <w:spacing w:line="280" w:lineRule="atLeast"/>
        <w:ind w:left="567"/>
        <w:jc w:val="both"/>
        <w:rPr>
          <w:rFonts w:eastAsia="Arial Unicode MS"/>
          <w:noProof w:val="0"/>
        </w:rPr>
      </w:pPr>
    </w:p>
    <w:p w:rsidR="00EE238C" w:rsidRPr="00BC6222" w:rsidRDefault="00EE238C" w:rsidP="008C4E59">
      <w:pPr>
        <w:spacing w:line="280" w:lineRule="atLeast"/>
        <w:ind w:left="567"/>
        <w:jc w:val="both"/>
        <w:rPr>
          <w:rFonts w:eastAsia="Arial Unicode MS"/>
          <w:noProof w:val="0"/>
        </w:rPr>
      </w:pPr>
      <w:r w:rsidRPr="00BC6222">
        <w:rPr>
          <w:rFonts w:eastAsia="Arial Unicode MS"/>
          <w:noProof w:val="0"/>
        </w:rPr>
        <w:t xml:space="preserve">Uchazeč </w:t>
      </w:r>
      <w:r w:rsidR="00CA200F">
        <w:rPr>
          <w:rFonts w:eastAsia="Arial Unicode MS"/>
          <w:noProof w:val="0"/>
        </w:rPr>
        <w:t>je povinen</w:t>
      </w:r>
      <w:r w:rsidRPr="00BC6222">
        <w:rPr>
          <w:rFonts w:eastAsia="Arial Unicode MS"/>
          <w:noProof w:val="0"/>
        </w:rPr>
        <w:t xml:space="preserve"> zajistit:</w:t>
      </w:r>
    </w:p>
    <w:p w:rsidR="008D3260" w:rsidRPr="00255F93" w:rsidRDefault="008435F2" w:rsidP="00255F93">
      <w:pPr>
        <w:pStyle w:val="Zkladntextodsazen3"/>
        <w:numPr>
          <w:ilvl w:val="0"/>
          <w:numId w:val="5"/>
        </w:numPr>
        <w:spacing w:before="120" w:line="280" w:lineRule="atLeast"/>
        <w:ind w:left="1135" w:hanging="284"/>
        <w:jc w:val="both"/>
        <w:rPr>
          <w:rFonts w:eastAsia="Arial Unicode MS"/>
          <w:noProof w:val="0"/>
          <w:sz w:val="20"/>
          <w:szCs w:val="20"/>
        </w:rPr>
      </w:pPr>
      <w:r w:rsidRPr="008435F2">
        <w:rPr>
          <w:rFonts w:eastAsia="Arial Unicode MS"/>
          <w:noProof w:val="0"/>
          <w:sz w:val="20"/>
          <w:szCs w:val="20"/>
        </w:rPr>
        <w:t>aktivování dodané SIM karty</w:t>
      </w:r>
      <w:r w:rsidRPr="008435F2">
        <w:t xml:space="preserve"> </w:t>
      </w:r>
      <w:r w:rsidRPr="008435F2">
        <w:rPr>
          <w:rFonts w:eastAsia="Arial Unicode MS"/>
          <w:noProof w:val="0"/>
          <w:sz w:val="20"/>
          <w:szCs w:val="20"/>
        </w:rPr>
        <w:t>na základě žádosti administrátorů služeb zadavatelů nebo</w:t>
      </w:r>
      <w:r w:rsidR="00CF58FD">
        <w:rPr>
          <w:rFonts w:eastAsia="Arial Unicode MS"/>
          <w:noProof w:val="0"/>
          <w:sz w:val="20"/>
          <w:szCs w:val="20"/>
        </w:rPr>
        <w:t> </w:t>
      </w:r>
      <w:r w:rsidRPr="008435F2">
        <w:rPr>
          <w:rFonts w:eastAsia="Arial Unicode MS"/>
          <w:noProof w:val="0"/>
          <w:sz w:val="20"/>
          <w:szCs w:val="20"/>
        </w:rPr>
        <w:t>konkrétních zaměstnanců zadavatelů, a to bez zbytečného odkladu poté, co se o této skutečnosti uchazeč dozví, nejpozději však do 30 minut od takového oznámení</w:t>
      </w:r>
      <w:r w:rsidR="008D3260">
        <w:rPr>
          <w:rFonts w:eastAsia="Arial Unicode MS"/>
          <w:noProof w:val="0"/>
          <w:sz w:val="20"/>
          <w:szCs w:val="20"/>
        </w:rPr>
        <w:t>, nebude-li</w:t>
      </w:r>
      <w:r w:rsidR="008D3260" w:rsidRPr="00255F93">
        <w:rPr>
          <w:rFonts w:eastAsia="Arial Unicode MS"/>
          <w:noProof w:val="0"/>
          <w:sz w:val="20"/>
          <w:szCs w:val="20"/>
        </w:rPr>
        <w:t xml:space="preserve"> </w:t>
      </w:r>
      <w:r w:rsidR="008D3260">
        <w:rPr>
          <w:rFonts w:eastAsia="Arial Unicode MS"/>
          <w:noProof w:val="0"/>
          <w:sz w:val="20"/>
          <w:szCs w:val="20"/>
        </w:rPr>
        <w:t>v žádosti</w:t>
      </w:r>
      <w:r w:rsidR="008D3260" w:rsidRPr="00255F93">
        <w:rPr>
          <w:rFonts w:eastAsia="Arial Unicode MS"/>
          <w:noProof w:val="0"/>
          <w:sz w:val="20"/>
          <w:szCs w:val="20"/>
        </w:rPr>
        <w:t xml:space="preserve"> uvedena doba delší</w:t>
      </w:r>
      <w:r w:rsidR="008D3260">
        <w:rPr>
          <w:rFonts w:eastAsia="Arial Unicode MS"/>
          <w:noProof w:val="0"/>
          <w:sz w:val="20"/>
          <w:szCs w:val="20"/>
        </w:rPr>
        <w:t>;</w:t>
      </w:r>
    </w:p>
    <w:p w:rsidR="00D17635" w:rsidRDefault="008435F2" w:rsidP="006D0CB1">
      <w:pPr>
        <w:pStyle w:val="Zkladntextodsazen3"/>
        <w:numPr>
          <w:ilvl w:val="0"/>
          <w:numId w:val="5"/>
        </w:numPr>
        <w:spacing w:before="120" w:line="280" w:lineRule="atLeast"/>
        <w:ind w:left="1135" w:hanging="284"/>
        <w:jc w:val="both"/>
        <w:rPr>
          <w:rFonts w:eastAsia="Arial Unicode MS"/>
          <w:noProof w:val="0"/>
          <w:sz w:val="20"/>
          <w:szCs w:val="20"/>
        </w:rPr>
      </w:pPr>
      <w:r w:rsidRPr="00D17635">
        <w:rPr>
          <w:rFonts w:eastAsia="Arial Unicode MS"/>
          <w:noProof w:val="0"/>
          <w:sz w:val="20"/>
          <w:szCs w:val="20"/>
        </w:rPr>
        <w:t>změnit tarif související s poskyt</w:t>
      </w:r>
      <w:r w:rsidR="00D17635" w:rsidRPr="00D17635">
        <w:rPr>
          <w:rFonts w:eastAsia="Arial Unicode MS"/>
          <w:noProof w:val="0"/>
          <w:sz w:val="20"/>
          <w:szCs w:val="20"/>
        </w:rPr>
        <w:t>ováním hlasových nebo datových s</w:t>
      </w:r>
      <w:r w:rsidRPr="00D17635">
        <w:rPr>
          <w:rFonts w:eastAsia="Arial Unicode MS"/>
          <w:noProof w:val="0"/>
          <w:sz w:val="20"/>
          <w:szCs w:val="20"/>
        </w:rPr>
        <w:t>lužeb</w:t>
      </w:r>
      <w:r w:rsidR="00D17635" w:rsidRPr="00D17635">
        <w:t xml:space="preserve"> </w:t>
      </w:r>
      <w:r w:rsidR="00D17635" w:rsidRPr="00D17635">
        <w:rPr>
          <w:rFonts w:eastAsia="Arial Unicode MS"/>
          <w:noProof w:val="0"/>
          <w:sz w:val="20"/>
          <w:szCs w:val="20"/>
        </w:rPr>
        <w:t>na základě žádosti administrátorů služeb zadavatelů nebo konkrétních zaměstnanců zadavatelů, a</w:t>
      </w:r>
      <w:r w:rsidR="00202366">
        <w:rPr>
          <w:rFonts w:eastAsia="Arial Unicode MS"/>
          <w:noProof w:val="0"/>
          <w:sz w:val="20"/>
          <w:szCs w:val="20"/>
        </w:rPr>
        <w:t> </w:t>
      </w:r>
      <w:r w:rsidR="00D17635" w:rsidRPr="00D17635">
        <w:rPr>
          <w:rFonts w:eastAsia="Arial Unicode MS"/>
          <w:noProof w:val="0"/>
          <w:sz w:val="20"/>
          <w:szCs w:val="20"/>
        </w:rPr>
        <w:t>to</w:t>
      </w:r>
      <w:r w:rsidR="00202366">
        <w:rPr>
          <w:rFonts w:eastAsia="Arial Unicode MS"/>
          <w:noProof w:val="0"/>
          <w:sz w:val="20"/>
          <w:szCs w:val="20"/>
        </w:rPr>
        <w:t> </w:t>
      </w:r>
      <w:r w:rsidR="00D17635" w:rsidRPr="00D17635">
        <w:rPr>
          <w:rFonts w:eastAsia="Arial Unicode MS"/>
          <w:noProof w:val="0"/>
          <w:sz w:val="20"/>
          <w:szCs w:val="20"/>
        </w:rPr>
        <w:t>bez</w:t>
      </w:r>
      <w:r w:rsidR="00CF58FD">
        <w:rPr>
          <w:rFonts w:eastAsia="Arial Unicode MS"/>
          <w:noProof w:val="0"/>
          <w:sz w:val="20"/>
          <w:szCs w:val="20"/>
        </w:rPr>
        <w:t> </w:t>
      </w:r>
      <w:r w:rsidR="00D17635" w:rsidRPr="00D17635">
        <w:rPr>
          <w:rFonts w:eastAsia="Arial Unicode MS"/>
          <w:noProof w:val="0"/>
          <w:sz w:val="20"/>
          <w:szCs w:val="20"/>
        </w:rPr>
        <w:t>zbytečného odkladu poté, co se o této skutečnosti uchazeč dozví, nejpozději však</w:t>
      </w:r>
      <w:r w:rsidR="00CF58FD">
        <w:rPr>
          <w:rFonts w:eastAsia="Arial Unicode MS"/>
          <w:noProof w:val="0"/>
          <w:sz w:val="20"/>
          <w:szCs w:val="20"/>
        </w:rPr>
        <w:t> </w:t>
      </w:r>
      <w:r w:rsidRPr="00D17635">
        <w:rPr>
          <w:rFonts w:eastAsia="Arial Unicode MS"/>
          <w:noProof w:val="0"/>
          <w:sz w:val="20"/>
          <w:szCs w:val="20"/>
        </w:rPr>
        <w:t xml:space="preserve">podle do 30 minut </w:t>
      </w:r>
      <w:r w:rsidR="00D17635" w:rsidRPr="00D17635">
        <w:rPr>
          <w:rFonts w:eastAsia="Arial Unicode MS"/>
          <w:noProof w:val="0"/>
          <w:sz w:val="20"/>
          <w:szCs w:val="20"/>
        </w:rPr>
        <w:t>od takového oznámení</w:t>
      </w:r>
      <w:r w:rsidR="00D17635">
        <w:rPr>
          <w:rFonts w:eastAsia="Arial Unicode MS"/>
          <w:noProof w:val="0"/>
          <w:sz w:val="20"/>
          <w:szCs w:val="20"/>
        </w:rPr>
        <w:t>;</w:t>
      </w:r>
    </w:p>
    <w:p w:rsidR="008435F2" w:rsidRPr="00D17635" w:rsidRDefault="00D17635" w:rsidP="006D0CB1">
      <w:pPr>
        <w:pStyle w:val="Zkladntextodsazen3"/>
        <w:numPr>
          <w:ilvl w:val="0"/>
          <w:numId w:val="5"/>
        </w:numPr>
        <w:spacing w:before="120" w:line="280" w:lineRule="atLeast"/>
        <w:ind w:left="1135" w:hanging="284"/>
        <w:jc w:val="both"/>
        <w:rPr>
          <w:rFonts w:eastAsia="Arial Unicode MS"/>
          <w:noProof w:val="0"/>
          <w:sz w:val="20"/>
          <w:szCs w:val="20"/>
        </w:rPr>
      </w:pPr>
      <w:r w:rsidRPr="00BC6222">
        <w:rPr>
          <w:rFonts w:eastAsia="Arial Unicode MS"/>
          <w:noProof w:val="0"/>
          <w:sz w:val="20"/>
          <w:szCs w:val="20"/>
        </w:rPr>
        <w:t>zablokování užívání SIM karet p</w:t>
      </w:r>
      <w:r>
        <w:rPr>
          <w:rFonts w:eastAsia="Arial Unicode MS"/>
          <w:noProof w:val="0"/>
          <w:sz w:val="20"/>
          <w:szCs w:val="20"/>
        </w:rPr>
        <w:t>ro odchozí hovor u ztracených či odcizených</w:t>
      </w:r>
      <w:r w:rsidRPr="00BC6222">
        <w:rPr>
          <w:rFonts w:eastAsia="Arial Unicode MS"/>
          <w:noProof w:val="0"/>
          <w:sz w:val="20"/>
          <w:szCs w:val="20"/>
        </w:rPr>
        <w:t xml:space="preserve"> </w:t>
      </w:r>
      <w:r>
        <w:rPr>
          <w:rFonts w:eastAsia="Arial Unicode MS"/>
          <w:noProof w:val="0"/>
          <w:sz w:val="20"/>
          <w:szCs w:val="20"/>
        </w:rPr>
        <w:t xml:space="preserve">mobilních </w:t>
      </w:r>
      <w:r w:rsidRPr="00616E24">
        <w:rPr>
          <w:rFonts w:eastAsia="Arial Unicode MS"/>
          <w:noProof w:val="0"/>
          <w:sz w:val="20"/>
          <w:szCs w:val="20"/>
        </w:rPr>
        <w:t>telefonů na základě žádosti administrátorů služeb zadavatelů nebo konkrétních zaměstnanců zadavatelů, a to bez zbytečného odkladu poté, co se o této skutečnosti uchazeč dozví, nejpozd</w:t>
      </w:r>
      <w:r>
        <w:rPr>
          <w:rFonts w:eastAsia="Arial Unicode MS"/>
          <w:noProof w:val="0"/>
          <w:sz w:val="20"/>
          <w:szCs w:val="20"/>
        </w:rPr>
        <w:t>ěji však do 1</w:t>
      </w:r>
      <w:r w:rsidRPr="00616E24">
        <w:rPr>
          <w:rFonts w:eastAsia="Arial Unicode MS"/>
          <w:noProof w:val="0"/>
          <w:sz w:val="20"/>
          <w:szCs w:val="20"/>
        </w:rPr>
        <w:t>0 minut od takového oznámení;</w:t>
      </w:r>
    </w:p>
    <w:p w:rsidR="0087628C" w:rsidRPr="008408B6" w:rsidRDefault="002D4C05" w:rsidP="006D0CB1">
      <w:pPr>
        <w:pStyle w:val="Zkladntextodsazen3"/>
        <w:numPr>
          <w:ilvl w:val="0"/>
          <w:numId w:val="5"/>
        </w:numPr>
        <w:spacing w:before="120" w:line="280" w:lineRule="atLeast"/>
        <w:ind w:left="1135" w:hanging="284"/>
        <w:jc w:val="both"/>
        <w:rPr>
          <w:rFonts w:eastAsia="Arial Unicode MS"/>
          <w:noProof w:val="0"/>
          <w:sz w:val="20"/>
          <w:szCs w:val="20"/>
        </w:rPr>
      </w:pPr>
      <w:r>
        <w:rPr>
          <w:rFonts w:eastAsia="Arial Unicode MS"/>
          <w:noProof w:val="0"/>
          <w:sz w:val="20"/>
          <w:szCs w:val="20"/>
        </w:rPr>
        <w:t>aktivaci/reaktivaci ostatních S</w:t>
      </w:r>
      <w:r w:rsidR="00EE238C" w:rsidRPr="00616E24">
        <w:rPr>
          <w:rFonts w:eastAsia="Arial Unicode MS"/>
          <w:noProof w:val="0"/>
          <w:sz w:val="20"/>
          <w:szCs w:val="20"/>
        </w:rPr>
        <w:t>lužeb, resp. realiza</w:t>
      </w:r>
      <w:r>
        <w:rPr>
          <w:rFonts w:eastAsia="Arial Unicode MS"/>
          <w:noProof w:val="0"/>
          <w:sz w:val="20"/>
          <w:szCs w:val="20"/>
        </w:rPr>
        <w:t>ci požadované změny poskytnutí S</w:t>
      </w:r>
      <w:r w:rsidR="00EE238C" w:rsidRPr="00616E24">
        <w:rPr>
          <w:rFonts w:eastAsia="Arial Unicode MS"/>
          <w:noProof w:val="0"/>
          <w:sz w:val="20"/>
          <w:szCs w:val="20"/>
        </w:rPr>
        <w:t>lužeb ve lhůtě do 12 hodin od přijetí požadavku zadavatele uchazečem</w:t>
      </w:r>
      <w:r w:rsidR="00162669" w:rsidRPr="00616E24">
        <w:rPr>
          <w:rFonts w:eastAsia="Arial Unicode MS"/>
          <w:noProof w:val="0"/>
          <w:sz w:val="20"/>
          <w:szCs w:val="20"/>
        </w:rPr>
        <w:t>.</w:t>
      </w:r>
      <w:r w:rsidR="00F77692" w:rsidRPr="00616E24">
        <w:rPr>
          <w:rFonts w:eastAsia="Arial Unicode MS"/>
          <w:noProof w:val="0"/>
          <w:sz w:val="20"/>
          <w:szCs w:val="20"/>
        </w:rPr>
        <w:t xml:space="preserve"> Připadne-li běh lhůty na</w:t>
      </w:r>
      <w:r w:rsidR="00755697" w:rsidRPr="00616E24">
        <w:rPr>
          <w:rFonts w:eastAsia="Arial Unicode MS"/>
          <w:noProof w:val="0"/>
          <w:sz w:val="20"/>
          <w:szCs w:val="20"/>
        </w:rPr>
        <w:t> </w:t>
      </w:r>
      <w:r w:rsidR="00F77692" w:rsidRPr="00616E24">
        <w:rPr>
          <w:rFonts w:eastAsia="Arial Unicode MS"/>
          <w:noProof w:val="0"/>
          <w:sz w:val="20"/>
          <w:szCs w:val="20"/>
        </w:rPr>
        <w:t>sobotu, neděli či jiný státem uznaný svátek, uvedený běh lhůty se přeruší a doběhne v</w:t>
      </w:r>
      <w:r w:rsidR="00755697" w:rsidRPr="00616E24">
        <w:rPr>
          <w:rFonts w:eastAsia="Arial Unicode MS"/>
          <w:noProof w:val="0"/>
          <w:sz w:val="20"/>
          <w:szCs w:val="20"/>
        </w:rPr>
        <w:t> </w:t>
      </w:r>
      <w:r w:rsidR="00F77692" w:rsidRPr="00616E24">
        <w:rPr>
          <w:rFonts w:eastAsia="Arial Unicode MS"/>
          <w:noProof w:val="0"/>
          <w:sz w:val="20"/>
          <w:szCs w:val="20"/>
        </w:rPr>
        <w:t xml:space="preserve">nejbližší následující pracovní </w:t>
      </w:r>
      <w:r w:rsidR="00F77692" w:rsidRPr="00BC6222">
        <w:rPr>
          <w:rFonts w:eastAsia="Arial Unicode MS"/>
          <w:noProof w:val="0"/>
          <w:sz w:val="20"/>
          <w:szCs w:val="20"/>
        </w:rPr>
        <w:t>den.</w:t>
      </w:r>
    </w:p>
    <w:p w:rsidR="00E62463" w:rsidRPr="00BC6222" w:rsidRDefault="00D25D0C" w:rsidP="008C4E59">
      <w:pPr>
        <w:spacing w:line="280" w:lineRule="atLeast"/>
        <w:ind w:left="567"/>
        <w:jc w:val="both"/>
        <w:rPr>
          <w:rFonts w:eastAsia="Arial Unicode MS"/>
          <w:noProof w:val="0"/>
        </w:rPr>
      </w:pPr>
      <w:r w:rsidRPr="00A440F2">
        <w:rPr>
          <w:rFonts w:eastAsia="Arial Unicode MS"/>
          <w:noProof w:val="0"/>
          <w:u w:val="single"/>
        </w:rPr>
        <w:t>U</w:t>
      </w:r>
      <w:r w:rsidR="00EE238C" w:rsidRPr="00A440F2">
        <w:rPr>
          <w:rFonts w:eastAsia="Arial Unicode MS"/>
          <w:noProof w:val="0"/>
          <w:u w:val="single"/>
        </w:rPr>
        <w:t xml:space="preserve">chazeč detailně popíše způsob řešení dodávek SIM </w:t>
      </w:r>
      <w:r w:rsidR="005B108E" w:rsidRPr="00A440F2">
        <w:rPr>
          <w:rFonts w:eastAsia="Arial Unicode MS"/>
          <w:noProof w:val="0"/>
          <w:u w:val="single"/>
        </w:rPr>
        <w:t xml:space="preserve">karet </w:t>
      </w:r>
      <w:r w:rsidR="00EE238C" w:rsidRPr="00A440F2">
        <w:rPr>
          <w:rFonts w:eastAsia="Arial Unicode MS"/>
          <w:noProof w:val="0"/>
          <w:u w:val="single"/>
        </w:rPr>
        <w:t>na jednotlivá pracoviště zadavatelů</w:t>
      </w:r>
      <w:r w:rsidR="00EE238C" w:rsidRPr="00CC4E14">
        <w:rPr>
          <w:rFonts w:eastAsia="Arial Unicode MS"/>
          <w:noProof w:val="0"/>
        </w:rPr>
        <w:t xml:space="preserve">, </w:t>
      </w:r>
      <w:r w:rsidR="00EE238C" w:rsidRPr="00A440F2">
        <w:rPr>
          <w:rFonts w:eastAsia="Arial Unicode MS"/>
          <w:noProof w:val="0"/>
          <w:u w:val="single"/>
        </w:rPr>
        <w:t>uvede počty a</w:t>
      </w:r>
      <w:r w:rsidR="00604610" w:rsidRPr="00A440F2">
        <w:rPr>
          <w:rFonts w:eastAsia="Arial Unicode MS"/>
          <w:noProof w:val="0"/>
          <w:u w:val="single"/>
        </w:rPr>
        <w:t> </w:t>
      </w:r>
      <w:r w:rsidR="00EE238C" w:rsidRPr="00A440F2">
        <w:rPr>
          <w:rFonts w:eastAsia="Arial Unicode MS"/>
          <w:noProof w:val="0"/>
          <w:u w:val="single"/>
        </w:rPr>
        <w:t>lokality svých zákaznických prodejen a spolupracujících organizací v oblasti zákaznické podpory</w:t>
      </w:r>
      <w:r w:rsidR="00EE238C" w:rsidRPr="00CC4E14">
        <w:rPr>
          <w:rFonts w:eastAsia="Arial Unicode MS"/>
          <w:noProof w:val="0"/>
        </w:rPr>
        <w:t xml:space="preserve"> (dealeři, partneři atd.). </w:t>
      </w:r>
      <w:r w:rsidR="000A0198" w:rsidRPr="00FC6AC4">
        <w:rPr>
          <w:rFonts w:eastAsia="Arial Unicode MS"/>
          <w:noProof w:val="0"/>
          <w:u w:val="single"/>
        </w:rPr>
        <w:t xml:space="preserve">Uchazeč uvede detailně způsob </w:t>
      </w:r>
      <w:r w:rsidR="00E62463" w:rsidRPr="00FC6AC4">
        <w:rPr>
          <w:rFonts w:eastAsia="Arial Unicode MS"/>
          <w:noProof w:val="0"/>
          <w:u w:val="single"/>
        </w:rPr>
        <w:t>uplatňování a</w:t>
      </w:r>
      <w:r w:rsidR="002D4C05" w:rsidRPr="00FC6AC4">
        <w:rPr>
          <w:rFonts w:eastAsia="Arial Unicode MS"/>
          <w:noProof w:val="0"/>
          <w:u w:val="single"/>
        </w:rPr>
        <w:t> </w:t>
      </w:r>
      <w:r w:rsidR="000A0198" w:rsidRPr="00FC6AC4">
        <w:rPr>
          <w:rFonts w:eastAsia="Arial Unicode MS"/>
          <w:noProof w:val="0"/>
          <w:u w:val="single"/>
        </w:rPr>
        <w:t>vypořádán</w:t>
      </w:r>
      <w:r w:rsidR="00FC6AC4">
        <w:rPr>
          <w:rFonts w:eastAsia="Arial Unicode MS"/>
          <w:noProof w:val="0"/>
          <w:u w:val="single"/>
        </w:rPr>
        <w:t>í reklamací, které od zadavatele</w:t>
      </w:r>
      <w:r w:rsidR="000A0198" w:rsidRPr="00FC6AC4">
        <w:rPr>
          <w:rFonts w:eastAsia="Arial Unicode MS"/>
          <w:noProof w:val="0"/>
          <w:u w:val="single"/>
        </w:rPr>
        <w:t xml:space="preserve"> obdrží</w:t>
      </w:r>
      <w:r w:rsidR="000A0198" w:rsidRPr="00CC4E14">
        <w:rPr>
          <w:rFonts w:eastAsia="Arial Unicode MS"/>
          <w:noProof w:val="0"/>
        </w:rPr>
        <w:t>.</w:t>
      </w:r>
      <w:r w:rsidR="00E62463" w:rsidRPr="00BC6222">
        <w:rPr>
          <w:rFonts w:eastAsia="Arial Unicode MS"/>
          <w:noProof w:val="0"/>
        </w:rPr>
        <w:t xml:space="preserve"> </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41" w:name="_Toc446332403"/>
      <w:r w:rsidRPr="00BC6222">
        <w:t>Ostatní požadavky zadavatele</w:t>
      </w:r>
      <w:bookmarkEnd w:id="41"/>
    </w:p>
    <w:p w:rsidR="00C0534F" w:rsidRDefault="00C0534F" w:rsidP="00C0534F">
      <w:pPr>
        <w:spacing w:after="120" w:line="280" w:lineRule="atLeast"/>
        <w:ind w:left="567"/>
        <w:jc w:val="both"/>
        <w:rPr>
          <w:rFonts w:eastAsia="Arial Unicode MS"/>
          <w:noProof w:val="0"/>
        </w:rPr>
      </w:pPr>
      <w:r>
        <w:rPr>
          <w:rFonts w:eastAsia="Arial Unicode MS"/>
          <w:noProof w:val="0"/>
        </w:rPr>
        <w:t>Uchazeč je povinen</w:t>
      </w:r>
      <w:r w:rsidRPr="00654154">
        <w:rPr>
          <w:rFonts w:eastAsia="Arial Unicode MS"/>
          <w:noProof w:val="0"/>
        </w:rPr>
        <w:t xml:space="preserve"> </w:t>
      </w:r>
      <w:r>
        <w:rPr>
          <w:rFonts w:eastAsia="Arial Unicode MS"/>
          <w:noProof w:val="0"/>
        </w:rPr>
        <w:t>zajistit</w:t>
      </w:r>
      <w:r w:rsidRPr="00654154">
        <w:rPr>
          <w:rFonts w:eastAsia="Arial Unicode MS"/>
          <w:b/>
          <w:noProof w:val="0"/>
        </w:rPr>
        <w:t xml:space="preserve"> pokrytí signálem </w:t>
      </w:r>
      <w:r>
        <w:rPr>
          <w:rFonts w:eastAsia="Arial Unicode MS"/>
          <w:b/>
          <w:noProof w:val="0"/>
        </w:rPr>
        <w:t xml:space="preserve">a dostupnost hlasových a datových služeb </w:t>
      </w:r>
      <w:r w:rsidRPr="00654154">
        <w:rPr>
          <w:rFonts w:eastAsia="Arial Unicode MS"/>
          <w:b/>
          <w:noProof w:val="0"/>
        </w:rPr>
        <w:t>ve</w:t>
      </w:r>
      <w:r>
        <w:rPr>
          <w:rFonts w:eastAsia="Arial Unicode MS"/>
          <w:b/>
          <w:noProof w:val="0"/>
        </w:rPr>
        <w:t> </w:t>
      </w:r>
      <w:r w:rsidRPr="00654154">
        <w:rPr>
          <w:rFonts w:eastAsia="Arial Unicode MS"/>
          <w:b/>
          <w:noProof w:val="0"/>
        </w:rPr>
        <w:t>v</w:t>
      </w:r>
      <w:r>
        <w:rPr>
          <w:rFonts w:eastAsia="Arial Unicode MS"/>
          <w:b/>
          <w:noProof w:val="0"/>
        </w:rPr>
        <w:t xml:space="preserve">šech </w:t>
      </w:r>
      <w:r w:rsidR="0064558F">
        <w:rPr>
          <w:rFonts w:eastAsia="Arial Unicode MS"/>
          <w:b/>
          <w:noProof w:val="0"/>
        </w:rPr>
        <w:t xml:space="preserve">nadzemních částech </w:t>
      </w:r>
      <w:r>
        <w:rPr>
          <w:rFonts w:eastAsia="Arial Unicode MS"/>
          <w:b/>
          <w:noProof w:val="0"/>
        </w:rPr>
        <w:t xml:space="preserve">budov a prostor centrálního zadavatele a pověřujících zadavatelů </w:t>
      </w:r>
      <w:r w:rsidRPr="005D0EBE">
        <w:rPr>
          <w:rFonts w:eastAsia="Arial Unicode MS"/>
          <w:noProof w:val="0"/>
        </w:rPr>
        <w:t>(viz</w:t>
      </w:r>
      <w:r>
        <w:rPr>
          <w:rFonts w:eastAsia="Arial Unicode MS"/>
          <w:noProof w:val="0"/>
        </w:rPr>
        <w:t> </w:t>
      </w:r>
      <w:r w:rsidR="00F04919">
        <w:rPr>
          <w:rFonts w:eastAsia="Arial Unicode MS"/>
          <w:noProof w:val="0"/>
        </w:rPr>
        <w:t xml:space="preserve">příloha </w:t>
      </w:r>
      <w:proofErr w:type="gramStart"/>
      <w:r w:rsidR="00F04919">
        <w:rPr>
          <w:rFonts w:eastAsia="Arial Unicode MS"/>
          <w:noProof w:val="0"/>
        </w:rPr>
        <w:t>č. 4</w:t>
      </w:r>
      <w:r w:rsidRPr="005D0EBE">
        <w:rPr>
          <w:rFonts w:eastAsia="Arial Unicode MS"/>
          <w:noProof w:val="0"/>
        </w:rPr>
        <w:t xml:space="preserve"> </w:t>
      </w:r>
      <w:r w:rsidR="00F04919">
        <w:rPr>
          <w:rFonts w:eastAsia="Arial Unicode MS"/>
          <w:noProof w:val="0"/>
        </w:rPr>
        <w:t>závazného</w:t>
      </w:r>
      <w:proofErr w:type="gramEnd"/>
      <w:r w:rsidR="00F04919">
        <w:rPr>
          <w:rFonts w:eastAsia="Arial Unicode MS"/>
          <w:noProof w:val="0"/>
        </w:rPr>
        <w:t xml:space="preserve"> návrhu rámcové smlouvy</w:t>
      </w:r>
      <w:r w:rsidRPr="005D0EBE">
        <w:rPr>
          <w:rFonts w:eastAsia="Arial Unicode MS"/>
          <w:noProof w:val="0"/>
        </w:rPr>
        <w:t>)</w:t>
      </w:r>
      <w:r>
        <w:rPr>
          <w:rFonts w:eastAsia="Arial Unicode MS"/>
          <w:b/>
          <w:noProof w:val="0"/>
        </w:rPr>
        <w:t xml:space="preserve"> </w:t>
      </w:r>
      <w:r w:rsidR="00FC6AC4" w:rsidRPr="00FC6AC4">
        <w:rPr>
          <w:rFonts w:eastAsia="Arial Unicode MS"/>
          <w:noProof w:val="0"/>
          <w:u w:val="single"/>
        </w:rPr>
        <w:t>nepřetržitě</w:t>
      </w:r>
      <w:r w:rsidR="00FC6AC4" w:rsidRPr="00FC6AC4">
        <w:rPr>
          <w:rFonts w:eastAsia="Arial Unicode MS"/>
          <w:noProof w:val="0"/>
        </w:rPr>
        <w:t>, tj. po</w:t>
      </w:r>
      <w:r w:rsidR="00FC6AC4">
        <w:rPr>
          <w:rFonts w:eastAsia="Arial Unicode MS"/>
          <w:b/>
          <w:noProof w:val="0"/>
        </w:rPr>
        <w:t xml:space="preserve"> </w:t>
      </w:r>
      <w:r w:rsidR="00FC6AC4">
        <w:rPr>
          <w:rFonts w:eastAsia="Arial Unicode MS"/>
          <w:noProof w:val="0"/>
        </w:rPr>
        <w:t>24 hod. denně, 7 dní týdnu a dále v budovách</w:t>
      </w:r>
      <w:r w:rsidRPr="00654154">
        <w:rPr>
          <w:rFonts w:eastAsia="Arial Unicode MS"/>
          <w:noProof w:val="0"/>
        </w:rPr>
        <w:t xml:space="preserve"> Poslanecké sněmovny Parlamentu České republiky, Senátu Parlamentu České republiky a Úřadu vlády České republiky.</w:t>
      </w:r>
    </w:p>
    <w:p w:rsidR="00C824BD" w:rsidRDefault="00C824BD" w:rsidP="00C0534F">
      <w:pPr>
        <w:pStyle w:val="Zkladntext"/>
        <w:spacing w:line="280" w:lineRule="atLeast"/>
        <w:ind w:left="567"/>
        <w:rPr>
          <w:rFonts w:eastAsia="Arial Unicode MS" w:cs="Arial"/>
          <w:sz w:val="20"/>
        </w:rPr>
      </w:pPr>
    </w:p>
    <w:p w:rsidR="00C0534F" w:rsidRDefault="00C0534F" w:rsidP="00C0534F">
      <w:pPr>
        <w:pStyle w:val="Zkladntext"/>
        <w:spacing w:line="280" w:lineRule="atLeast"/>
        <w:ind w:left="567"/>
        <w:rPr>
          <w:rFonts w:eastAsia="Arial Unicode MS" w:cs="Arial"/>
          <w:i/>
          <w:sz w:val="20"/>
        </w:rPr>
      </w:pPr>
      <w:r w:rsidRPr="00C0534F">
        <w:rPr>
          <w:rFonts w:eastAsia="Arial Unicode MS" w:cs="Arial"/>
          <w:sz w:val="20"/>
        </w:rPr>
        <w:lastRenderedPageBreak/>
        <w:t>V případě porušení povinnosti uchazeče zajistit pokrytí signálem</w:t>
      </w:r>
      <w:r>
        <w:rPr>
          <w:rFonts w:eastAsia="Arial Unicode MS" w:cs="Arial"/>
          <w:sz w:val="20"/>
        </w:rPr>
        <w:t xml:space="preserve"> a dostupnost hlasových a datových služeb</w:t>
      </w:r>
      <w:r w:rsidRPr="00C0534F">
        <w:rPr>
          <w:rFonts w:eastAsia="Arial Unicode MS" w:cs="Arial"/>
          <w:sz w:val="20"/>
        </w:rPr>
        <w:t xml:space="preserve"> v dané lokalitě</w:t>
      </w:r>
      <w:r w:rsidR="00BF5591">
        <w:rPr>
          <w:rFonts w:eastAsia="Arial Unicode MS" w:cs="Arial"/>
          <w:sz w:val="20"/>
        </w:rPr>
        <w:t xml:space="preserve"> viz výše (vyjma případů vis mai</w:t>
      </w:r>
      <w:r w:rsidRPr="00C0534F">
        <w:rPr>
          <w:rFonts w:eastAsia="Arial Unicode MS" w:cs="Arial"/>
          <w:sz w:val="20"/>
        </w:rPr>
        <w:t>or) budou zadavatelé účtovat za</w:t>
      </w:r>
      <w:r w:rsidR="00AD10D3">
        <w:rPr>
          <w:rFonts w:eastAsia="Arial Unicode MS" w:cs="Arial"/>
          <w:sz w:val="20"/>
        </w:rPr>
        <w:t> </w:t>
      </w:r>
      <w:r w:rsidRPr="00C0534F">
        <w:rPr>
          <w:rFonts w:eastAsia="Arial Unicode MS" w:cs="Arial"/>
          <w:sz w:val="20"/>
        </w:rPr>
        <w:t xml:space="preserve">každé </w:t>
      </w:r>
      <w:r w:rsidR="00AD10D3">
        <w:rPr>
          <w:rFonts w:eastAsia="Arial Unicode MS" w:cs="Arial"/>
          <w:sz w:val="20"/>
        </w:rPr>
        <w:t xml:space="preserve">jednotlivé </w:t>
      </w:r>
      <w:r w:rsidRPr="00C0534F">
        <w:rPr>
          <w:rFonts w:eastAsia="Arial Unicode MS" w:cs="Arial"/>
          <w:sz w:val="20"/>
        </w:rPr>
        <w:t xml:space="preserve">porušení sankci ve výši </w:t>
      </w:r>
      <w:r w:rsidR="00802A31">
        <w:rPr>
          <w:rFonts w:eastAsia="Arial Unicode MS" w:cs="Arial"/>
          <w:sz w:val="20"/>
        </w:rPr>
        <w:t>2</w:t>
      </w:r>
      <w:r w:rsidRPr="00C0534F">
        <w:rPr>
          <w:rFonts w:eastAsia="Arial Unicode MS" w:cs="Arial"/>
          <w:sz w:val="20"/>
        </w:rPr>
        <w:t>0.000,- Kč a při porušení trvajícím déle než</w:t>
      </w:r>
      <w:r w:rsidR="00CF58FD">
        <w:rPr>
          <w:rFonts w:eastAsia="Arial Unicode MS" w:cs="Arial"/>
          <w:sz w:val="20"/>
        </w:rPr>
        <w:t> </w:t>
      </w:r>
      <w:r w:rsidRPr="00C0534F">
        <w:rPr>
          <w:rFonts w:eastAsia="Arial Unicode MS" w:cs="Arial"/>
          <w:sz w:val="20"/>
        </w:rPr>
        <w:t>60</w:t>
      </w:r>
      <w:r w:rsidR="00CF58FD">
        <w:rPr>
          <w:rFonts w:eastAsia="Arial Unicode MS" w:cs="Arial"/>
          <w:sz w:val="20"/>
        </w:rPr>
        <w:t> </w:t>
      </w:r>
      <w:r w:rsidRPr="00C0534F">
        <w:rPr>
          <w:rFonts w:eastAsia="Arial Unicode MS" w:cs="Arial"/>
          <w:sz w:val="20"/>
        </w:rPr>
        <w:t>kalendářních dnů budou dotčení zadavatelé oprávněni odstoupit od rámcové smlouvy na</w:t>
      </w:r>
      <w:r w:rsidR="00CF58FD">
        <w:rPr>
          <w:rFonts w:eastAsia="Arial Unicode MS" w:cs="Arial"/>
          <w:sz w:val="20"/>
        </w:rPr>
        <w:t> </w:t>
      </w:r>
      <w:r w:rsidRPr="00C0534F">
        <w:rPr>
          <w:rFonts w:eastAsia="Arial Unicode MS" w:cs="Arial"/>
          <w:sz w:val="20"/>
        </w:rPr>
        <w:t xml:space="preserve">plnění veřejné zakázky, resp. dílčí smlouvy (viz </w:t>
      </w:r>
      <w:r w:rsidRPr="00C0534F">
        <w:rPr>
          <w:rFonts w:eastAsia="Arial Unicode MS" w:cs="Arial"/>
          <w:sz w:val="20"/>
          <w:u w:val="single"/>
        </w:rPr>
        <w:t xml:space="preserve">Příloha č. </w:t>
      </w:r>
      <w:r w:rsidR="00735DF9">
        <w:rPr>
          <w:rFonts w:eastAsia="Arial Unicode MS" w:cs="Arial"/>
          <w:sz w:val="20"/>
          <w:u w:val="single"/>
        </w:rPr>
        <w:t>2</w:t>
      </w:r>
      <w:r w:rsidRPr="00C0534F">
        <w:rPr>
          <w:rFonts w:eastAsia="Arial Unicode MS" w:cs="Arial"/>
          <w:sz w:val="20"/>
        </w:rPr>
        <w:t xml:space="preserve"> této zadávací dokumentace – </w:t>
      </w:r>
      <w:r w:rsidRPr="00C0534F">
        <w:rPr>
          <w:rFonts w:eastAsia="Arial Unicode MS" w:cs="Arial"/>
          <w:i/>
          <w:sz w:val="20"/>
        </w:rPr>
        <w:t xml:space="preserve">Návrh </w:t>
      </w:r>
      <w:r w:rsidR="009C56BD">
        <w:rPr>
          <w:rFonts w:eastAsia="Arial Unicode MS" w:cs="Arial"/>
          <w:i/>
          <w:sz w:val="20"/>
        </w:rPr>
        <w:t xml:space="preserve">rámcové </w:t>
      </w:r>
      <w:r w:rsidRPr="00C0534F">
        <w:rPr>
          <w:rFonts w:eastAsia="Arial Unicode MS" w:cs="Arial"/>
          <w:i/>
          <w:sz w:val="20"/>
        </w:rPr>
        <w:t>smlouvy (závazný vzor)).</w:t>
      </w:r>
      <w:r w:rsidR="00802A31" w:rsidRPr="00802A31">
        <w:t xml:space="preserve"> </w:t>
      </w:r>
      <w:r w:rsidR="00802A31">
        <w:rPr>
          <w:rFonts w:eastAsia="Arial Unicode MS" w:cs="Arial"/>
          <w:sz w:val="20"/>
        </w:rPr>
        <w:t>Zadavatel bude</w:t>
      </w:r>
      <w:r w:rsidR="00802A31" w:rsidRPr="00802A31">
        <w:rPr>
          <w:rFonts w:eastAsia="Arial Unicode MS" w:cs="Arial"/>
          <w:sz w:val="20"/>
        </w:rPr>
        <w:t xml:space="preserve"> oprávněn od nároku na vymáhání smluvní pokuty ustoupit v případě, že </w:t>
      </w:r>
      <w:r w:rsidR="00802A31">
        <w:rPr>
          <w:rFonts w:eastAsia="Arial Unicode MS" w:cs="Arial"/>
          <w:sz w:val="20"/>
        </w:rPr>
        <w:t>uchazeč zadavateli</w:t>
      </w:r>
      <w:r w:rsidR="00802A31" w:rsidRPr="00802A31">
        <w:rPr>
          <w:rFonts w:eastAsia="Arial Unicode MS" w:cs="Arial"/>
          <w:sz w:val="20"/>
        </w:rPr>
        <w:t xml:space="preserve"> prokáže dostatečným způsobem, že</w:t>
      </w:r>
      <w:r w:rsidR="0073067E">
        <w:rPr>
          <w:rFonts w:eastAsia="Arial Unicode MS" w:cs="Arial"/>
          <w:sz w:val="20"/>
        </w:rPr>
        <w:t> </w:t>
      </w:r>
      <w:r w:rsidR="00802A31" w:rsidRPr="00802A31">
        <w:rPr>
          <w:rFonts w:eastAsia="Arial Unicode MS" w:cs="Arial"/>
          <w:sz w:val="20"/>
        </w:rPr>
        <w:t>činí veškeré možné kroky za účelem zjednání nápravy tak, aby pokrytí signálem a dostupnost hlasových a datových služeb v daném</w:t>
      </w:r>
      <w:r w:rsidR="00802A31">
        <w:rPr>
          <w:rFonts w:eastAsia="Arial Unicode MS" w:cs="Arial"/>
          <w:sz w:val="20"/>
        </w:rPr>
        <w:t xml:space="preserve"> místě plnění byly zajištěny</w:t>
      </w:r>
      <w:r w:rsidR="00802A31" w:rsidRPr="00802A31">
        <w:rPr>
          <w:rFonts w:eastAsia="Arial Unicode MS" w:cs="Arial"/>
          <w:sz w:val="20"/>
        </w:rPr>
        <w:t xml:space="preserve"> v co nejbližším možném termínu a v kvalitě požadované </w:t>
      </w:r>
      <w:r w:rsidR="00802A31">
        <w:rPr>
          <w:rFonts w:eastAsia="Arial Unicode MS" w:cs="Arial"/>
          <w:sz w:val="20"/>
        </w:rPr>
        <w:t>zadavatelem.</w:t>
      </w:r>
    </w:p>
    <w:p w:rsidR="00C0534F" w:rsidRPr="00D9129B" w:rsidRDefault="00C0534F" w:rsidP="00C0534F">
      <w:pPr>
        <w:pStyle w:val="Zkladntext"/>
        <w:spacing w:line="280" w:lineRule="atLeast"/>
        <w:ind w:left="567"/>
        <w:rPr>
          <w:rFonts w:eastAsia="Arial Unicode MS"/>
          <w:sz w:val="20"/>
        </w:rPr>
      </w:pPr>
      <w:r>
        <w:rPr>
          <w:rFonts w:cs="Arial"/>
          <w:sz w:val="20"/>
        </w:rPr>
        <w:t xml:space="preserve">Zadavatel požaduje splnění níže uvedených parametrů sítě uchazeče. </w:t>
      </w:r>
      <w:r w:rsidRPr="00424A82">
        <w:rPr>
          <w:rFonts w:eastAsia="Arial Unicode MS"/>
          <w:sz w:val="20"/>
          <w:u w:val="single"/>
        </w:rPr>
        <w:t>Uchazeč ve své nabídce uvede informaci o aktuálních hodnotách a popis následujících údajů:</w:t>
      </w:r>
    </w:p>
    <w:p w:rsidR="00C0534F" w:rsidRPr="00D9129B" w:rsidRDefault="00C0534F" w:rsidP="003C2CDE">
      <w:pPr>
        <w:pStyle w:val="Zkladntext"/>
        <w:numPr>
          <w:ilvl w:val="1"/>
          <w:numId w:val="22"/>
        </w:numPr>
        <w:spacing w:line="280" w:lineRule="atLeast"/>
        <w:ind w:left="851" w:hanging="284"/>
        <w:rPr>
          <w:rFonts w:eastAsia="Arial Unicode MS"/>
          <w:sz w:val="20"/>
        </w:rPr>
      </w:pPr>
      <w:r>
        <w:rPr>
          <w:rFonts w:eastAsia="Arial Unicode MS"/>
          <w:sz w:val="20"/>
        </w:rPr>
        <w:t>p</w:t>
      </w:r>
      <w:r w:rsidRPr="00D9129B">
        <w:rPr>
          <w:rFonts w:eastAsia="Arial Unicode MS"/>
          <w:sz w:val="20"/>
        </w:rPr>
        <w:t>okrytí signálem GSM populace Č</w:t>
      </w:r>
      <w:r>
        <w:rPr>
          <w:rFonts w:eastAsia="Arial Unicode MS"/>
          <w:sz w:val="20"/>
        </w:rPr>
        <w:t>eské republiky - požadované minimum je 98%</w:t>
      </w:r>
      <w:r w:rsidR="003C2CDE">
        <w:rPr>
          <w:rFonts w:eastAsia="Arial Unicode MS"/>
          <w:sz w:val="20"/>
        </w:rPr>
        <w:t>;</w:t>
      </w:r>
    </w:p>
    <w:p w:rsidR="00C0534F" w:rsidRPr="00D9129B" w:rsidRDefault="00C0534F" w:rsidP="003C2CDE">
      <w:pPr>
        <w:pStyle w:val="Zkladntext"/>
        <w:numPr>
          <w:ilvl w:val="1"/>
          <w:numId w:val="22"/>
        </w:numPr>
        <w:spacing w:line="280" w:lineRule="atLeast"/>
        <w:ind w:left="851" w:hanging="284"/>
        <w:rPr>
          <w:rFonts w:eastAsia="Arial Unicode MS"/>
          <w:sz w:val="20"/>
        </w:rPr>
      </w:pPr>
      <w:r w:rsidRPr="00D9129B">
        <w:rPr>
          <w:rFonts w:eastAsia="Arial Unicode MS"/>
          <w:sz w:val="20"/>
        </w:rPr>
        <w:t>pokrytí signálem GSM území Č</w:t>
      </w:r>
      <w:r>
        <w:rPr>
          <w:rFonts w:eastAsia="Arial Unicode MS"/>
          <w:sz w:val="20"/>
        </w:rPr>
        <w:t>eské republiky</w:t>
      </w:r>
      <w:r w:rsidRPr="00D9129B">
        <w:rPr>
          <w:rFonts w:eastAsia="Arial Unicode MS"/>
          <w:sz w:val="20"/>
        </w:rPr>
        <w:t xml:space="preserve"> - požado</w:t>
      </w:r>
      <w:r>
        <w:rPr>
          <w:rFonts w:eastAsia="Arial Unicode MS"/>
          <w:sz w:val="20"/>
        </w:rPr>
        <w:t>vané minimum je 95%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 xml:space="preserve">dostupnost sítě hodnota CBR (Call </w:t>
      </w:r>
      <w:proofErr w:type="spellStart"/>
      <w:r>
        <w:rPr>
          <w:rFonts w:eastAsia="Arial Unicode MS"/>
          <w:sz w:val="20"/>
        </w:rPr>
        <w:t>block</w:t>
      </w:r>
      <w:proofErr w:type="spellEnd"/>
      <w:r>
        <w:rPr>
          <w:rFonts w:eastAsia="Arial Unicode MS"/>
          <w:sz w:val="20"/>
        </w:rPr>
        <w:t xml:space="preserve"> </w:t>
      </w:r>
      <w:proofErr w:type="spellStart"/>
      <w:r>
        <w:rPr>
          <w:rFonts w:eastAsia="Arial Unicode MS"/>
          <w:sz w:val="20"/>
        </w:rPr>
        <w:t>rate</w:t>
      </w:r>
      <w:proofErr w:type="spellEnd"/>
      <w:r>
        <w:rPr>
          <w:rFonts w:eastAsia="Arial Unicode MS"/>
          <w:sz w:val="20"/>
        </w:rPr>
        <w:t xml:space="preserve">) - </w:t>
      </w:r>
      <w:r w:rsidR="00C0534F">
        <w:rPr>
          <w:rFonts w:eastAsia="Arial Unicode MS"/>
          <w:sz w:val="20"/>
        </w:rPr>
        <w:t>požadované maximum je do 1,5%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dostupnost sítě hodnota CDR  (</w:t>
      </w:r>
      <w:r w:rsidR="00C0534F" w:rsidRPr="00D9129B">
        <w:rPr>
          <w:rFonts w:eastAsia="Arial Unicode MS"/>
          <w:sz w:val="20"/>
        </w:rPr>
        <w:t xml:space="preserve">Call drop </w:t>
      </w:r>
      <w:proofErr w:type="spellStart"/>
      <w:r w:rsidR="00C0534F" w:rsidRPr="00D9129B">
        <w:rPr>
          <w:rFonts w:eastAsia="Arial Unicode MS"/>
          <w:sz w:val="20"/>
        </w:rPr>
        <w:t>rate</w:t>
      </w:r>
      <w:proofErr w:type="spellEnd"/>
      <w:r>
        <w:rPr>
          <w:rFonts w:eastAsia="Arial Unicode MS"/>
          <w:sz w:val="20"/>
        </w:rPr>
        <w:t xml:space="preserve">) </w:t>
      </w:r>
      <w:r w:rsidR="00C0534F">
        <w:rPr>
          <w:rFonts w:eastAsia="Arial Unicode MS"/>
          <w:sz w:val="20"/>
        </w:rPr>
        <w:t>- požadované maximum je do 1,5%</w:t>
      </w:r>
      <w:r w:rsidR="003C2CDE">
        <w:rPr>
          <w:rFonts w:eastAsia="Arial Unicode MS"/>
          <w:sz w:val="20"/>
        </w:rPr>
        <w:t>;</w:t>
      </w:r>
    </w:p>
    <w:p w:rsidR="005C521B" w:rsidRDefault="00C0534F" w:rsidP="005C521B">
      <w:pPr>
        <w:pStyle w:val="Zkladntext"/>
        <w:numPr>
          <w:ilvl w:val="1"/>
          <w:numId w:val="22"/>
        </w:numPr>
        <w:spacing w:line="280" w:lineRule="atLeast"/>
        <w:ind w:left="851" w:hanging="284"/>
        <w:rPr>
          <w:rFonts w:eastAsia="Arial Unicode MS"/>
          <w:sz w:val="20"/>
        </w:rPr>
      </w:pPr>
      <w:r w:rsidRPr="00D9129B">
        <w:rPr>
          <w:rFonts w:eastAsia="Arial Unicode MS"/>
          <w:sz w:val="20"/>
        </w:rPr>
        <w:t>zabezpečení sí</w:t>
      </w:r>
      <w:r w:rsidR="00963979">
        <w:rPr>
          <w:rFonts w:eastAsia="Arial Unicode MS"/>
          <w:sz w:val="20"/>
        </w:rPr>
        <w:t>tě v případě výpadku elektrické</w:t>
      </w:r>
      <w:r>
        <w:rPr>
          <w:rFonts w:eastAsia="Arial Unicode MS"/>
          <w:sz w:val="20"/>
        </w:rPr>
        <w:t xml:space="preserve"> energie</w:t>
      </w:r>
      <w:r w:rsidR="003C2CDE">
        <w:rPr>
          <w:rFonts w:eastAsia="Arial Unicode MS"/>
          <w:sz w:val="20"/>
        </w:rPr>
        <w:t>.</w:t>
      </w:r>
    </w:p>
    <w:p w:rsidR="00EE238C" w:rsidRPr="00BC6222" w:rsidRDefault="00EE238C" w:rsidP="008C4E59">
      <w:pPr>
        <w:spacing w:line="280" w:lineRule="atLeast"/>
        <w:ind w:firstLine="567"/>
        <w:jc w:val="both"/>
        <w:rPr>
          <w:rFonts w:eastAsia="Arial Unicode MS"/>
          <w:noProof w:val="0"/>
        </w:rPr>
      </w:pPr>
      <w:r w:rsidRPr="00BC6222">
        <w:rPr>
          <w:rFonts w:eastAsia="Arial Unicode MS"/>
          <w:noProof w:val="0"/>
        </w:rPr>
        <w:t xml:space="preserve">V rámci dalších služeb </w:t>
      </w:r>
      <w:r w:rsidR="009C56BD">
        <w:rPr>
          <w:rFonts w:eastAsia="Arial Unicode MS"/>
          <w:noProof w:val="0"/>
        </w:rPr>
        <w:t>je uchazeč povinen zajistit</w:t>
      </w:r>
      <w:r w:rsidR="00CA200F">
        <w:rPr>
          <w:rFonts w:eastAsia="Arial Unicode MS"/>
          <w:noProof w:val="0"/>
        </w:rPr>
        <w:t>:</w:t>
      </w:r>
    </w:p>
    <w:p w:rsidR="00EE238C" w:rsidRPr="00BC6222" w:rsidRDefault="00EE238C" w:rsidP="006D0CB1">
      <w:pPr>
        <w:numPr>
          <w:ilvl w:val="0"/>
          <w:numId w:val="10"/>
        </w:numPr>
        <w:spacing w:before="120" w:line="280" w:lineRule="atLeast"/>
        <w:ind w:left="993" w:hanging="284"/>
        <w:jc w:val="both"/>
        <w:rPr>
          <w:rFonts w:eastAsia="Arial Unicode MS"/>
          <w:noProof w:val="0"/>
        </w:rPr>
      </w:pPr>
      <w:r w:rsidRPr="00BC6222">
        <w:rPr>
          <w:rFonts w:eastAsia="Arial Unicode MS"/>
          <w:noProof w:val="0"/>
        </w:rPr>
        <w:t>možnost blokovat Premium SMS a s</w:t>
      </w:r>
      <w:r w:rsidR="00CA200F">
        <w:rPr>
          <w:rFonts w:eastAsia="Arial Unicode MS"/>
          <w:noProof w:val="0"/>
        </w:rPr>
        <w:t>lužby třetích stran (</w:t>
      </w:r>
      <w:proofErr w:type="spellStart"/>
      <w:r w:rsidR="00CA200F">
        <w:rPr>
          <w:rFonts w:eastAsia="Arial Unicode MS"/>
          <w:noProof w:val="0"/>
        </w:rPr>
        <w:t>audiotext</w:t>
      </w:r>
      <w:proofErr w:type="spellEnd"/>
      <w:r w:rsidR="00CA200F">
        <w:rPr>
          <w:rFonts w:eastAsia="Arial Unicode MS"/>
          <w:noProof w:val="0"/>
        </w:rPr>
        <w:t>);</w:t>
      </w:r>
    </w:p>
    <w:p w:rsidR="00D72EF9" w:rsidRDefault="00EE238C" w:rsidP="006D0CB1">
      <w:pPr>
        <w:numPr>
          <w:ilvl w:val="0"/>
          <w:numId w:val="10"/>
        </w:numPr>
        <w:spacing w:before="120" w:after="120" w:line="280" w:lineRule="atLeast"/>
        <w:ind w:left="993" w:hanging="284"/>
        <w:jc w:val="both"/>
        <w:rPr>
          <w:rFonts w:eastAsia="Arial Unicode MS"/>
          <w:noProof w:val="0"/>
        </w:rPr>
      </w:pPr>
      <w:r w:rsidRPr="00BC6222">
        <w:rPr>
          <w:rFonts w:eastAsia="Arial Unicode MS"/>
          <w:noProof w:val="0"/>
        </w:rPr>
        <w:t xml:space="preserve">informace o stavu účtu – zadavatel preferuje tuto funkcionalitu postavit na individuálních cenách, tj. cenách realizovaných na základě tohoto zadávacího řízení, nikoliv </w:t>
      </w:r>
      <w:r w:rsidRPr="000C5D5E">
        <w:rPr>
          <w:rFonts w:eastAsia="Arial Unicode MS"/>
          <w:noProof w:val="0"/>
        </w:rPr>
        <w:t>ve</w:t>
      </w:r>
      <w:r w:rsidR="00CA200F" w:rsidRPr="000C5D5E">
        <w:rPr>
          <w:rFonts w:eastAsia="Arial Unicode MS"/>
          <w:noProof w:val="0"/>
        </w:rPr>
        <w:t> </w:t>
      </w:r>
      <w:r w:rsidRPr="000C5D5E">
        <w:rPr>
          <w:rFonts w:eastAsia="Arial Unicode MS"/>
          <w:noProof w:val="0"/>
        </w:rPr>
        <w:t>standardních ceníkových cenách</w:t>
      </w:r>
      <w:r w:rsidR="00603D40">
        <w:rPr>
          <w:rFonts w:eastAsia="Arial Unicode MS"/>
          <w:noProof w:val="0"/>
        </w:rPr>
        <w:t xml:space="preserve">; </w:t>
      </w:r>
    </w:p>
    <w:p w:rsidR="008408B6" w:rsidRDefault="000E0526" w:rsidP="006D0CB1">
      <w:pPr>
        <w:numPr>
          <w:ilvl w:val="0"/>
          <w:numId w:val="10"/>
        </w:numPr>
        <w:spacing w:before="120" w:after="120" w:line="280" w:lineRule="atLeast"/>
        <w:ind w:left="993" w:hanging="284"/>
        <w:jc w:val="both"/>
        <w:rPr>
          <w:rFonts w:eastAsia="Arial Unicode MS"/>
          <w:noProof w:val="0"/>
        </w:rPr>
      </w:pPr>
      <w:r>
        <w:rPr>
          <w:rFonts w:eastAsia="Arial Unicode MS"/>
          <w:noProof w:val="0"/>
        </w:rPr>
        <w:t xml:space="preserve">zadavatel </w:t>
      </w:r>
      <w:r w:rsidR="00603D40">
        <w:t>požad</w:t>
      </w:r>
      <w:r>
        <w:t>uje</w:t>
      </w:r>
      <w:r w:rsidR="00603D40">
        <w:t xml:space="preserve"> </w:t>
      </w:r>
      <w:r w:rsidR="009373AF">
        <w:t xml:space="preserve">v průběhu trvání smluvního vztahu veškerou </w:t>
      </w:r>
      <w:r w:rsidR="00603D40">
        <w:t>součinnost</w:t>
      </w:r>
      <w:r w:rsidR="009373AF">
        <w:t xml:space="preserve"> ze strany</w:t>
      </w:r>
      <w:r w:rsidR="00603D40">
        <w:t xml:space="preserve"> uchazeče</w:t>
      </w:r>
      <w:r w:rsidR="009373AF">
        <w:t>, kterou bude zadavatel</w:t>
      </w:r>
      <w:r w:rsidR="00755697">
        <w:t xml:space="preserve"> důvodně požadovat (např.</w:t>
      </w:r>
      <w:r w:rsidR="009373AF">
        <w:t xml:space="preserve"> </w:t>
      </w:r>
      <w:r w:rsidR="00603D40">
        <w:t>při zavádění fu</w:t>
      </w:r>
      <w:r w:rsidR="00755697">
        <w:t xml:space="preserve">nkcí Správy mobilních zařízení </w:t>
      </w:r>
      <w:r w:rsidR="00603D40">
        <w:t>MDM – Mobile Device Management</w:t>
      </w:r>
      <w:r w:rsidR="009373AF">
        <w:t xml:space="preserve"> apod.</w:t>
      </w:r>
      <w:r w:rsidR="00AD10D3">
        <w:t>);</w:t>
      </w:r>
    </w:p>
    <w:p w:rsidR="009373AF" w:rsidRDefault="008408B6" w:rsidP="006D0CB1">
      <w:pPr>
        <w:numPr>
          <w:ilvl w:val="0"/>
          <w:numId w:val="10"/>
        </w:numPr>
        <w:spacing w:before="120" w:after="120" w:line="280" w:lineRule="atLeast"/>
        <w:ind w:left="993" w:hanging="284"/>
        <w:jc w:val="both"/>
        <w:rPr>
          <w:rFonts w:eastAsia="Arial Unicode MS"/>
          <w:noProof w:val="0"/>
        </w:rPr>
      </w:pPr>
      <w:r w:rsidRPr="008408B6">
        <w:rPr>
          <w:rFonts w:eastAsia="Arial Unicode MS"/>
          <w:noProof w:val="0"/>
        </w:rPr>
        <w:t xml:space="preserve">uchovávání provozních a lokalizačních údajů ve smyslu </w:t>
      </w:r>
      <w:proofErr w:type="spellStart"/>
      <w:r w:rsidRPr="008408B6">
        <w:rPr>
          <w:rFonts w:eastAsia="Arial Unicode MS"/>
          <w:noProof w:val="0"/>
        </w:rPr>
        <w:t>ust</w:t>
      </w:r>
      <w:proofErr w:type="spellEnd"/>
      <w:r w:rsidRPr="008408B6">
        <w:rPr>
          <w:rFonts w:eastAsia="Arial Unicode MS"/>
          <w:noProof w:val="0"/>
        </w:rPr>
        <w:t>. § 97 zákona č. 127/2005 Sb., o</w:t>
      </w:r>
      <w:r>
        <w:rPr>
          <w:rFonts w:eastAsia="Arial Unicode MS"/>
          <w:noProof w:val="0"/>
        </w:rPr>
        <w:t> </w:t>
      </w:r>
      <w:r w:rsidRPr="008408B6">
        <w:rPr>
          <w:rFonts w:eastAsia="Arial Unicode MS"/>
          <w:noProof w:val="0"/>
        </w:rPr>
        <w:t>elektronických komunikacích, ve znění pozdějších předpisů na území Evropské unie.</w:t>
      </w:r>
    </w:p>
    <w:p w:rsidR="000C5D5E" w:rsidRPr="000C5D5E" w:rsidRDefault="00EE238C" w:rsidP="008C4E59">
      <w:pPr>
        <w:spacing w:after="120" w:line="280" w:lineRule="atLeast"/>
        <w:ind w:left="567"/>
        <w:jc w:val="both"/>
        <w:rPr>
          <w:rFonts w:eastAsia="Arial Unicode MS"/>
          <w:b/>
          <w:noProof w:val="0"/>
        </w:rPr>
      </w:pPr>
      <w:r w:rsidRPr="000C5D5E">
        <w:rPr>
          <w:rFonts w:eastAsia="Arial Unicode MS"/>
          <w:b/>
          <w:noProof w:val="0"/>
        </w:rPr>
        <w:t>Služby neuvedené v této části zadávací dokumentace nebo v </w:t>
      </w:r>
      <w:r w:rsidR="000C5D5E" w:rsidRPr="00755697">
        <w:rPr>
          <w:rFonts w:eastAsia="Arial Unicode MS"/>
          <w:b/>
          <w:noProof w:val="0"/>
        </w:rPr>
        <w:t xml:space="preserve"> </w:t>
      </w:r>
      <w:r w:rsidR="000C5D5E" w:rsidRPr="000C5D5E">
        <w:rPr>
          <w:rFonts w:eastAsia="Arial Unicode MS"/>
          <w:b/>
          <w:noProof w:val="0"/>
          <w:u w:val="single"/>
        </w:rPr>
        <w:t>Příloze č. 1</w:t>
      </w:r>
      <w:r w:rsidR="000C5D5E" w:rsidRPr="000C5D5E">
        <w:rPr>
          <w:rFonts w:eastAsia="Arial Unicode MS"/>
          <w:b/>
          <w:noProof w:val="0"/>
        </w:rPr>
        <w:t xml:space="preserve"> této zadávací dokumentace – </w:t>
      </w:r>
      <w:r w:rsidR="000C5D5E" w:rsidRPr="000C5D5E">
        <w:rPr>
          <w:b/>
          <w:i/>
        </w:rPr>
        <w:t>Položkový rozpočet vč.</w:t>
      </w:r>
      <w:r w:rsidR="000C5D5E" w:rsidRPr="000C5D5E">
        <w:rPr>
          <w:b/>
        </w:rPr>
        <w:t xml:space="preserve"> </w:t>
      </w:r>
      <w:r w:rsidR="000C5D5E" w:rsidRPr="000C5D5E">
        <w:rPr>
          <w:b/>
          <w:i/>
        </w:rPr>
        <w:t xml:space="preserve">objemů služeb </w:t>
      </w:r>
      <w:r w:rsidRPr="000C5D5E">
        <w:rPr>
          <w:rFonts w:eastAsia="Arial Unicode MS"/>
          <w:b/>
          <w:noProof w:val="0"/>
        </w:rPr>
        <w:t xml:space="preserve">budou účtovány </w:t>
      </w:r>
      <w:r w:rsidR="00755697" w:rsidRPr="00755697">
        <w:rPr>
          <w:rFonts w:eastAsia="Arial Unicode MS"/>
          <w:b/>
          <w:noProof w:val="0"/>
        </w:rPr>
        <w:t xml:space="preserve">nejvýše dle cen uvedených v aktuálně platném ceníku služeb uchazeče pro firemní klienty. </w:t>
      </w:r>
    </w:p>
    <w:p w:rsidR="00EE238C" w:rsidRPr="006E1A93" w:rsidRDefault="00B1259F" w:rsidP="00755697">
      <w:pPr>
        <w:spacing w:after="120" w:line="280" w:lineRule="atLeast"/>
        <w:ind w:left="567"/>
        <w:jc w:val="both"/>
        <w:rPr>
          <w:rFonts w:eastAsia="Arial Unicode MS"/>
          <w:noProof w:val="0"/>
          <w:u w:val="single"/>
        </w:rPr>
      </w:pPr>
      <w:r w:rsidRPr="006E1A93">
        <w:rPr>
          <w:rFonts w:eastAsia="Arial Unicode MS"/>
          <w:b/>
          <w:noProof w:val="0"/>
          <w:u w:val="single"/>
        </w:rPr>
        <w:t>Zadavatel</w:t>
      </w:r>
      <w:r w:rsidR="00755697">
        <w:rPr>
          <w:rFonts w:eastAsia="Arial Unicode MS"/>
          <w:b/>
          <w:noProof w:val="0"/>
          <w:u w:val="single"/>
        </w:rPr>
        <w:t xml:space="preserve"> </w:t>
      </w:r>
      <w:r w:rsidR="00755697" w:rsidRPr="00C0534F">
        <w:rPr>
          <w:rFonts w:eastAsia="Arial Unicode MS"/>
          <w:b/>
          <w:noProof w:val="0"/>
          <w:u w:val="single"/>
        </w:rPr>
        <w:t>požaduje</w:t>
      </w:r>
      <w:r w:rsidRPr="00C0534F">
        <w:rPr>
          <w:rFonts w:eastAsia="Arial Unicode MS"/>
          <w:b/>
          <w:noProof w:val="0"/>
          <w:u w:val="single"/>
        </w:rPr>
        <w:t xml:space="preserve"> předložení kompletního </w:t>
      </w:r>
      <w:r w:rsidR="001848D7" w:rsidRPr="00C0534F">
        <w:rPr>
          <w:rFonts w:eastAsia="Arial Unicode MS"/>
          <w:b/>
          <w:noProof w:val="0"/>
          <w:u w:val="single"/>
        </w:rPr>
        <w:t xml:space="preserve">a </w:t>
      </w:r>
      <w:r w:rsidR="00336E9E" w:rsidRPr="00C0534F">
        <w:rPr>
          <w:rFonts w:eastAsia="Arial Unicode MS"/>
          <w:b/>
          <w:noProof w:val="0"/>
          <w:u w:val="single"/>
        </w:rPr>
        <w:t xml:space="preserve">ke dni podání nabídky </w:t>
      </w:r>
      <w:r w:rsidR="001848D7" w:rsidRPr="00C0534F">
        <w:rPr>
          <w:rFonts w:eastAsia="Arial Unicode MS"/>
          <w:b/>
          <w:noProof w:val="0"/>
          <w:u w:val="single"/>
        </w:rPr>
        <w:t xml:space="preserve">platného </w:t>
      </w:r>
      <w:r w:rsidRPr="00C0534F">
        <w:rPr>
          <w:rFonts w:eastAsia="Arial Unicode MS"/>
          <w:b/>
          <w:noProof w:val="0"/>
          <w:u w:val="single"/>
        </w:rPr>
        <w:t xml:space="preserve">ceníku veškerých služeb uchazeče </w:t>
      </w:r>
      <w:r w:rsidR="00336E9E" w:rsidRPr="00C0534F">
        <w:rPr>
          <w:rFonts w:eastAsia="Arial Unicode MS"/>
          <w:b/>
          <w:noProof w:val="0"/>
          <w:u w:val="single"/>
        </w:rPr>
        <w:t xml:space="preserve">pro firemní </w:t>
      </w:r>
      <w:r w:rsidR="009373AF" w:rsidRPr="00C0534F">
        <w:rPr>
          <w:rFonts w:eastAsia="Arial Unicode MS"/>
          <w:b/>
          <w:noProof w:val="0"/>
          <w:u w:val="single"/>
        </w:rPr>
        <w:t>zákazníky</w:t>
      </w:r>
      <w:r w:rsidR="00336E9E" w:rsidRPr="00C0534F">
        <w:rPr>
          <w:rFonts w:eastAsia="Arial Unicode MS"/>
          <w:b/>
          <w:noProof w:val="0"/>
          <w:u w:val="single"/>
        </w:rPr>
        <w:t xml:space="preserve"> </w:t>
      </w:r>
      <w:r w:rsidRPr="00C0534F">
        <w:rPr>
          <w:rFonts w:eastAsia="Arial Unicode MS"/>
          <w:b/>
          <w:noProof w:val="0"/>
          <w:u w:val="single"/>
        </w:rPr>
        <w:t>a</w:t>
      </w:r>
      <w:r w:rsidR="001848D7" w:rsidRPr="00C0534F">
        <w:rPr>
          <w:rFonts w:eastAsia="Arial Unicode MS"/>
          <w:b/>
          <w:noProof w:val="0"/>
          <w:u w:val="single"/>
        </w:rPr>
        <w:t xml:space="preserve"> dále předkládání</w:t>
      </w:r>
      <w:r w:rsidRPr="00C0534F">
        <w:rPr>
          <w:rFonts w:eastAsia="Arial Unicode MS"/>
          <w:b/>
          <w:noProof w:val="0"/>
          <w:u w:val="single"/>
        </w:rPr>
        <w:t xml:space="preserve"> jednotlivých aktualizací daného ceníku</w:t>
      </w:r>
      <w:r w:rsidR="00255F93">
        <w:rPr>
          <w:rFonts w:eastAsia="Arial Unicode MS"/>
          <w:b/>
          <w:noProof w:val="0"/>
          <w:u w:val="single"/>
        </w:rPr>
        <w:t>, a to vždy na vyžádání kontaktní osoby zadavatele.</w:t>
      </w:r>
      <w:r w:rsidR="00255F93" w:rsidRPr="00C824BD">
        <w:rPr>
          <w:rFonts w:eastAsia="Arial Unicode MS"/>
          <w:b/>
          <w:noProof w:val="0"/>
        </w:rPr>
        <w:t xml:space="preserve"> </w:t>
      </w:r>
      <w:r w:rsidRPr="00C0534F">
        <w:rPr>
          <w:rFonts w:eastAsia="Arial Unicode MS"/>
          <w:noProof w:val="0"/>
        </w:rPr>
        <w:t>Zadavatel</w:t>
      </w:r>
      <w:r w:rsidR="00755697" w:rsidRPr="00C0534F">
        <w:rPr>
          <w:rFonts w:eastAsia="Arial Unicode MS"/>
          <w:noProof w:val="0"/>
        </w:rPr>
        <w:t xml:space="preserve">é jsou </w:t>
      </w:r>
      <w:r w:rsidRPr="00C0534F">
        <w:rPr>
          <w:rFonts w:eastAsia="Arial Unicode MS"/>
          <w:noProof w:val="0"/>
        </w:rPr>
        <w:t>oprávněn</w:t>
      </w:r>
      <w:r w:rsidR="00755697" w:rsidRPr="00C0534F">
        <w:rPr>
          <w:rFonts w:eastAsia="Arial Unicode MS"/>
          <w:noProof w:val="0"/>
        </w:rPr>
        <w:t>i</w:t>
      </w:r>
      <w:r w:rsidRPr="00C0534F">
        <w:rPr>
          <w:rFonts w:eastAsia="Arial Unicode MS"/>
          <w:noProof w:val="0"/>
        </w:rPr>
        <w:t xml:space="preserve"> objednávat i jiné než výše specifikované služby – tzv. „</w:t>
      </w:r>
      <w:r w:rsidR="00D51DC1">
        <w:rPr>
          <w:rFonts w:eastAsia="Arial Unicode MS"/>
          <w:b/>
          <w:noProof w:val="0"/>
        </w:rPr>
        <w:t>D</w:t>
      </w:r>
      <w:r w:rsidRPr="00C0534F">
        <w:rPr>
          <w:rFonts w:eastAsia="Arial Unicode MS"/>
          <w:b/>
          <w:noProof w:val="0"/>
        </w:rPr>
        <w:t xml:space="preserve">oplňkové </w:t>
      </w:r>
      <w:r w:rsidR="00755697" w:rsidRPr="00C0534F">
        <w:rPr>
          <w:rFonts w:eastAsia="Arial Unicode MS"/>
          <w:b/>
          <w:noProof w:val="0"/>
        </w:rPr>
        <w:t>plnění služeb</w:t>
      </w:r>
      <w:r w:rsidRPr="00C0534F">
        <w:rPr>
          <w:rFonts w:eastAsia="Arial Unicode MS"/>
          <w:noProof w:val="0"/>
        </w:rPr>
        <w:t xml:space="preserve">“ (např. služby MMS, mezinárodní volání a SMS, volání na barevné linky, možnost </w:t>
      </w:r>
      <w:r w:rsidRPr="006E1A93">
        <w:rPr>
          <w:rFonts w:eastAsia="Arial Unicode MS"/>
          <w:noProof w:val="0"/>
        </w:rPr>
        <w:t xml:space="preserve">koupě jízdenek apod.) prostřednictvím svého </w:t>
      </w:r>
      <w:proofErr w:type="spellStart"/>
      <w:r w:rsidRPr="006E1A93">
        <w:rPr>
          <w:rFonts w:eastAsia="Arial Unicode MS"/>
          <w:noProof w:val="0"/>
        </w:rPr>
        <w:t>self</w:t>
      </w:r>
      <w:proofErr w:type="spellEnd"/>
      <w:r w:rsidRPr="006E1A93">
        <w:rPr>
          <w:rFonts w:eastAsia="Arial Unicode MS"/>
          <w:noProof w:val="0"/>
        </w:rPr>
        <w:t>-care řešení (elektronický nástroj jako např.</w:t>
      </w:r>
      <w:r w:rsidR="00202366">
        <w:rPr>
          <w:rFonts w:eastAsia="Arial Unicode MS"/>
          <w:noProof w:val="0"/>
        </w:rPr>
        <w:t> </w:t>
      </w:r>
      <w:r w:rsidRPr="006E1A93">
        <w:rPr>
          <w:rFonts w:eastAsia="Arial Unicode MS"/>
          <w:noProof w:val="0"/>
        </w:rPr>
        <w:t>Samoobsluha, SFN, MojeO2 apod.) nebo jiným vhodným způsobem sjednaným oběma stranami s t</w:t>
      </w:r>
      <w:r w:rsidR="007E3194">
        <w:rPr>
          <w:rFonts w:eastAsia="Arial Unicode MS"/>
          <w:noProof w:val="0"/>
        </w:rPr>
        <w:t>ím, že cenu za tzv. „D</w:t>
      </w:r>
      <w:r w:rsidR="00755697">
        <w:rPr>
          <w:rFonts w:eastAsia="Arial Unicode MS"/>
          <w:noProof w:val="0"/>
        </w:rPr>
        <w:t>oplňkové plnění služeb</w:t>
      </w:r>
      <w:r w:rsidRPr="006E1A93">
        <w:rPr>
          <w:rFonts w:eastAsia="Arial Unicode MS"/>
          <w:noProof w:val="0"/>
        </w:rPr>
        <w:t>“ lze sjednat max. ve výši ceny za příslušnou službu dle</w:t>
      </w:r>
      <w:r w:rsidR="001848D7">
        <w:rPr>
          <w:rFonts w:eastAsia="Arial Unicode MS"/>
          <w:noProof w:val="0"/>
        </w:rPr>
        <w:t xml:space="preserve"> platného</w:t>
      </w:r>
      <w:r w:rsidRPr="006E1A93">
        <w:rPr>
          <w:rFonts w:eastAsia="Arial Unicode MS"/>
          <w:noProof w:val="0"/>
        </w:rPr>
        <w:t xml:space="preserve"> ceníku </w:t>
      </w:r>
      <w:r w:rsidR="001848D7">
        <w:rPr>
          <w:rFonts w:eastAsia="Arial Unicode MS"/>
          <w:noProof w:val="0"/>
        </w:rPr>
        <w:t xml:space="preserve">služeb </w:t>
      </w:r>
      <w:r w:rsidR="00336E9E">
        <w:rPr>
          <w:rFonts w:eastAsia="Arial Unicode MS"/>
          <w:noProof w:val="0"/>
        </w:rPr>
        <w:t xml:space="preserve">pro firemní klienty </w:t>
      </w:r>
      <w:r w:rsidRPr="006E1A93">
        <w:rPr>
          <w:rFonts w:eastAsia="Arial Unicode MS"/>
          <w:noProof w:val="0"/>
        </w:rPr>
        <w:t xml:space="preserve">aktuálního ke dni </w:t>
      </w:r>
      <w:r w:rsidR="00911C6A">
        <w:rPr>
          <w:rFonts w:eastAsia="Arial Unicode MS"/>
          <w:noProof w:val="0"/>
        </w:rPr>
        <w:t>podání nabídky</w:t>
      </w:r>
      <w:r w:rsidRPr="006E1A93">
        <w:rPr>
          <w:rFonts w:eastAsia="Arial Unicode MS"/>
          <w:noProof w:val="0"/>
        </w:rPr>
        <w:t xml:space="preserve"> </w:t>
      </w:r>
      <w:r w:rsidR="00A73CC7">
        <w:rPr>
          <w:rFonts w:eastAsia="Arial Unicode MS"/>
          <w:noProof w:val="0"/>
        </w:rPr>
        <w:t xml:space="preserve">v souladu s § 92 odst. 1 písm. b) zákona </w:t>
      </w:r>
      <w:r w:rsidR="00755697">
        <w:rPr>
          <w:rFonts w:eastAsia="Arial Unicode MS"/>
          <w:noProof w:val="0"/>
        </w:rPr>
        <w:t>(</w:t>
      </w:r>
      <w:r w:rsidR="00C96950">
        <w:rPr>
          <w:rFonts w:eastAsia="Arial Unicode MS"/>
          <w:noProof w:val="0"/>
        </w:rPr>
        <w:t>viz čl. II. odst. 3</w:t>
      </w:r>
      <w:r w:rsidR="00755697" w:rsidRPr="00755697">
        <w:rPr>
          <w:rFonts w:eastAsia="Arial Unicode MS"/>
          <w:noProof w:val="0"/>
        </w:rPr>
        <w:t xml:space="preserve"> </w:t>
      </w:r>
      <w:r w:rsidR="00755697" w:rsidRPr="00A73CC7">
        <w:rPr>
          <w:rFonts w:eastAsia="Arial Unicode MS"/>
          <w:noProof w:val="0"/>
          <w:u w:val="single"/>
        </w:rPr>
        <w:t>Přílohy č. 2</w:t>
      </w:r>
      <w:r w:rsidR="00755697" w:rsidRPr="00755697">
        <w:rPr>
          <w:rFonts w:eastAsia="Arial Unicode MS"/>
          <w:noProof w:val="0"/>
        </w:rPr>
        <w:t xml:space="preserve"> této zadávací dokumenta</w:t>
      </w:r>
      <w:r w:rsidR="00755697">
        <w:rPr>
          <w:rFonts w:eastAsia="Arial Unicode MS"/>
          <w:noProof w:val="0"/>
        </w:rPr>
        <w:t xml:space="preserve">ce - </w:t>
      </w:r>
      <w:r w:rsidR="00755697">
        <w:rPr>
          <w:rFonts w:eastAsia="Arial Unicode MS"/>
          <w:i/>
          <w:noProof w:val="0"/>
        </w:rPr>
        <w:t>Návrh</w:t>
      </w:r>
      <w:r w:rsidR="00755697" w:rsidRPr="00755697">
        <w:rPr>
          <w:rFonts w:eastAsia="Arial Unicode MS"/>
          <w:i/>
          <w:noProof w:val="0"/>
        </w:rPr>
        <w:t xml:space="preserve"> rámcové smlouvy</w:t>
      </w:r>
      <w:r w:rsidR="00F04919">
        <w:rPr>
          <w:rFonts w:eastAsia="Arial Unicode MS"/>
          <w:i/>
          <w:noProof w:val="0"/>
        </w:rPr>
        <w:t xml:space="preserve"> (závazný vzor)</w:t>
      </w:r>
      <w:r w:rsidR="00755697">
        <w:rPr>
          <w:rFonts w:eastAsia="Arial Unicode MS"/>
          <w:noProof w:val="0"/>
        </w:rPr>
        <w:t>).</w:t>
      </w:r>
      <w:r w:rsidR="00C824BD">
        <w:rPr>
          <w:rFonts w:eastAsia="Arial Unicode MS"/>
          <w:noProof w:val="0"/>
        </w:rPr>
        <w:t xml:space="preserve"> Předpokládaný objem tzv.</w:t>
      </w:r>
      <w:r w:rsidR="007B494C">
        <w:rPr>
          <w:rFonts w:eastAsia="Arial Unicode MS"/>
          <w:noProof w:val="0"/>
        </w:rPr>
        <w:t> </w:t>
      </w:r>
      <w:r w:rsidR="00C824BD">
        <w:rPr>
          <w:rFonts w:eastAsia="Arial Unicode MS"/>
          <w:noProof w:val="0"/>
        </w:rPr>
        <w:t>„Doplňkové plnění služeb“ odpovídá cca</w:t>
      </w:r>
      <w:r w:rsidR="007B494C">
        <w:rPr>
          <w:rFonts w:eastAsia="Arial Unicode MS"/>
          <w:noProof w:val="0"/>
        </w:rPr>
        <w:t xml:space="preserve"> 3</w:t>
      </w:r>
      <w:r w:rsidR="00C824BD">
        <w:rPr>
          <w:rFonts w:eastAsia="Arial Unicode MS"/>
          <w:noProof w:val="0"/>
        </w:rPr>
        <w:t xml:space="preserve"> % z celkového objemu plnění veřejné zakázky. Tzv. „Doplňkové plnění služeb</w:t>
      </w:r>
      <w:r w:rsidR="00454134">
        <w:rPr>
          <w:rFonts w:eastAsia="Arial Unicode MS"/>
          <w:noProof w:val="0"/>
        </w:rPr>
        <w:t>“</w:t>
      </w:r>
      <w:r w:rsidR="00C824BD">
        <w:rPr>
          <w:rFonts w:eastAsia="Arial Unicode MS"/>
          <w:noProof w:val="0"/>
        </w:rPr>
        <w:t xml:space="preserve"> bude zajištěno v souladu s § 92 odst. 1 písm. b) zákona. </w:t>
      </w:r>
    </w:p>
    <w:p w:rsidR="00EE238C" w:rsidRDefault="00336E9E" w:rsidP="000C5D5E">
      <w:pPr>
        <w:spacing w:before="60" w:after="120" w:line="280" w:lineRule="atLeast"/>
        <w:ind w:left="567"/>
        <w:jc w:val="both"/>
        <w:rPr>
          <w:rFonts w:eastAsia="Arial Unicode MS"/>
          <w:b/>
          <w:i/>
          <w:noProof w:val="0"/>
        </w:rPr>
      </w:pPr>
      <w:r>
        <w:rPr>
          <w:rFonts w:eastAsia="Arial Unicode MS"/>
          <w:b/>
          <w:noProof w:val="0"/>
        </w:rPr>
        <w:lastRenderedPageBreak/>
        <w:t>Zadavatel</w:t>
      </w:r>
      <w:r w:rsidR="003517AD">
        <w:rPr>
          <w:rFonts w:eastAsia="Arial Unicode MS"/>
          <w:b/>
          <w:noProof w:val="0"/>
        </w:rPr>
        <w:t>em</w:t>
      </w:r>
      <w:r>
        <w:rPr>
          <w:rFonts w:eastAsia="Arial Unicode MS"/>
          <w:b/>
          <w:noProof w:val="0"/>
        </w:rPr>
        <w:t xml:space="preserve"> požadované a uchazečem stanovené nabídkové ceny za hlasový a datový roaming </w:t>
      </w:r>
      <w:r w:rsidRPr="00336E9E">
        <w:rPr>
          <w:rFonts w:eastAsia="Arial Unicode MS"/>
          <w:b/>
          <w:noProof w:val="0"/>
        </w:rPr>
        <w:t xml:space="preserve">v rámci </w:t>
      </w:r>
      <w:r>
        <w:rPr>
          <w:rFonts w:eastAsia="Arial Unicode MS"/>
          <w:b/>
          <w:noProof w:val="0"/>
        </w:rPr>
        <w:t xml:space="preserve">zóny </w:t>
      </w:r>
      <w:r w:rsidRPr="00336E9E">
        <w:rPr>
          <w:rFonts w:eastAsia="Arial Unicode MS"/>
          <w:b/>
          <w:noProof w:val="0"/>
        </w:rPr>
        <w:t xml:space="preserve">EU budou platné do </w:t>
      </w:r>
      <w:r>
        <w:rPr>
          <w:rFonts w:eastAsia="Arial Unicode MS"/>
          <w:b/>
          <w:noProof w:val="0"/>
        </w:rPr>
        <w:t xml:space="preserve">nabytí </w:t>
      </w:r>
      <w:r w:rsidRPr="00336E9E">
        <w:rPr>
          <w:rFonts w:eastAsia="Arial Unicode MS"/>
          <w:b/>
          <w:noProof w:val="0"/>
        </w:rPr>
        <w:t>účinnosti směrnice EU (</w:t>
      </w:r>
      <w:r w:rsidR="00824F57">
        <w:rPr>
          <w:rFonts w:eastAsia="Arial Unicode MS"/>
          <w:b/>
          <w:noProof w:val="0"/>
        </w:rPr>
        <w:t>tzv.</w:t>
      </w:r>
      <w:r w:rsidR="00600448">
        <w:rPr>
          <w:rFonts w:eastAsia="Arial Unicode MS"/>
          <w:b/>
          <w:noProof w:val="0"/>
        </w:rPr>
        <w:t> </w:t>
      </w:r>
      <w:r w:rsidRPr="00336E9E">
        <w:rPr>
          <w:rFonts w:eastAsia="Arial Unicode MS"/>
          <w:b/>
          <w:noProof w:val="0"/>
        </w:rPr>
        <w:t>telekomunikační balíček), která by podle nyní dostupných informací měla platit od</w:t>
      </w:r>
      <w:r w:rsidR="00600448">
        <w:rPr>
          <w:rFonts w:eastAsia="Arial Unicode MS"/>
          <w:b/>
          <w:noProof w:val="0"/>
        </w:rPr>
        <w:t> </w:t>
      </w:r>
      <w:r w:rsidR="00CE4BCE">
        <w:rPr>
          <w:rFonts w:eastAsia="Arial Unicode MS"/>
          <w:b/>
          <w:noProof w:val="0"/>
        </w:rPr>
        <w:t xml:space="preserve">roku </w:t>
      </w:r>
      <w:r w:rsidRPr="00336E9E">
        <w:rPr>
          <w:rFonts w:eastAsia="Arial Unicode MS"/>
          <w:b/>
          <w:noProof w:val="0"/>
        </w:rPr>
        <w:t>2017</w:t>
      </w:r>
      <w:r w:rsidR="00824F57">
        <w:rPr>
          <w:rFonts w:eastAsia="Arial Unicode MS"/>
          <w:b/>
          <w:noProof w:val="0"/>
        </w:rPr>
        <w:t>. V důsledku přijetí uvedené</w:t>
      </w:r>
      <w:r w:rsidR="00CE4BCE">
        <w:rPr>
          <w:rFonts w:eastAsia="Arial Unicode MS"/>
          <w:b/>
          <w:noProof w:val="0"/>
        </w:rPr>
        <w:t xml:space="preserve"> směrnice </w:t>
      </w:r>
      <w:r w:rsidR="00824F57">
        <w:rPr>
          <w:rFonts w:eastAsia="Arial Unicode MS"/>
          <w:b/>
          <w:noProof w:val="0"/>
        </w:rPr>
        <w:t>EU b</w:t>
      </w:r>
      <w:r w:rsidR="00CE4BCE">
        <w:rPr>
          <w:rFonts w:eastAsia="Arial Unicode MS"/>
          <w:b/>
          <w:noProof w:val="0"/>
        </w:rPr>
        <w:t xml:space="preserve">udou zrušeny roamingové příplatky </w:t>
      </w:r>
      <w:r w:rsidR="00CE4BCE" w:rsidRPr="00CE4BCE">
        <w:rPr>
          <w:rFonts w:eastAsia="Arial Unicode MS"/>
          <w:b/>
          <w:noProof w:val="0"/>
        </w:rPr>
        <w:t>v</w:t>
      </w:r>
      <w:r w:rsidR="00824F57">
        <w:rPr>
          <w:rFonts w:eastAsia="Arial Unicode MS"/>
          <w:b/>
          <w:noProof w:val="0"/>
        </w:rPr>
        <w:t> </w:t>
      </w:r>
      <w:r w:rsidR="00CE4BCE" w:rsidRPr="00CE4BCE">
        <w:rPr>
          <w:rFonts w:eastAsia="Arial Unicode MS"/>
          <w:b/>
          <w:noProof w:val="0"/>
        </w:rPr>
        <w:t>rámci Evropské unie.</w:t>
      </w:r>
    </w:p>
    <w:p w:rsidR="00202823" w:rsidRPr="00202823" w:rsidRDefault="00202823" w:rsidP="00202823">
      <w:pPr>
        <w:pStyle w:val="Nadpis3"/>
        <w:shd w:val="clear" w:color="auto" w:fill="DDD9C3" w:themeFill="background2" w:themeFillShade="E6"/>
        <w:tabs>
          <w:tab w:val="clear" w:pos="851"/>
          <w:tab w:val="num" w:pos="567"/>
        </w:tabs>
        <w:spacing w:line="280" w:lineRule="atLeast"/>
        <w:ind w:left="567" w:hanging="567"/>
      </w:pPr>
      <w:bookmarkStart w:id="42" w:name="_Toc446332404"/>
      <w:r w:rsidRPr="00202823">
        <w:t>Výpisy a fakturace</w:t>
      </w:r>
      <w:bookmarkEnd w:id="42"/>
    </w:p>
    <w:p w:rsidR="00202823" w:rsidRPr="00616E24" w:rsidRDefault="00202823" w:rsidP="00202823">
      <w:pPr>
        <w:pStyle w:val="Zkladntext"/>
        <w:spacing w:line="280" w:lineRule="atLeast"/>
        <w:ind w:left="567"/>
        <w:rPr>
          <w:rFonts w:eastAsia="Arial Unicode MS" w:cs="Arial"/>
          <w:sz w:val="20"/>
          <w:szCs w:val="24"/>
        </w:rPr>
      </w:pPr>
      <w:r>
        <w:rPr>
          <w:rFonts w:eastAsia="Arial Unicode MS" w:cs="Arial"/>
          <w:sz w:val="20"/>
          <w:szCs w:val="24"/>
        </w:rPr>
        <w:t>Zadavatel</w:t>
      </w:r>
      <w:r w:rsidR="00CA3241">
        <w:rPr>
          <w:rFonts w:eastAsia="Arial Unicode MS" w:cs="Arial"/>
          <w:sz w:val="20"/>
          <w:szCs w:val="24"/>
        </w:rPr>
        <w:t>é požadují</w:t>
      </w:r>
      <w:r>
        <w:rPr>
          <w:rFonts w:eastAsia="Arial Unicode MS" w:cs="Arial"/>
          <w:sz w:val="20"/>
          <w:szCs w:val="24"/>
        </w:rPr>
        <w:t xml:space="preserve"> </w:t>
      </w:r>
      <w:r w:rsidRPr="00BC6222">
        <w:rPr>
          <w:rFonts w:eastAsia="Arial Unicode MS" w:cs="Arial"/>
          <w:sz w:val="20"/>
          <w:szCs w:val="24"/>
        </w:rPr>
        <w:t xml:space="preserve">bezplatně poskytovat podrobný výpis všech odchozích spojení na každou </w:t>
      </w:r>
      <w:r w:rsidRPr="00616E24">
        <w:rPr>
          <w:rFonts w:eastAsia="Arial Unicode MS" w:cs="Arial"/>
          <w:sz w:val="20"/>
          <w:szCs w:val="24"/>
        </w:rPr>
        <w:t>1</w:t>
      </w:r>
      <w:r w:rsidR="00CA3241" w:rsidRPr="00616E24">
        <w:rPr>
          <w:rFonts w:eastAsia="Arial Unicode MS" w:cs="Arial"/>
          <w:sz w:val="20"/>
          <w:szCs w:val="24"/>
        </w:rPr>
        <w:t> </w:t>
      </w:r>
      <w:r w:rsidRPr="00616E24">
        <w:rPr>
          <w:rFonts w:eastAsia="Arial Unicode MS" w:cs="Arial"/>
          <w:sz w:val="20"/>
          <w:szCs w:val="24"/>
        </w:rPr>
        <w:t xml:space="preserve">SIM kartu v elektronické formě s tím, že každý výpis za ten který 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serveru uchazeče, ke kterému budou mít zadavatel</w:t>
      </w:r>
      <w:r w:rsidR="00CA3241" w:rsidRPr="00616E24">
        <w:rPr>
          <w:rFonts w:eastAsia="Arial Unicode MS" w:cs="Arial"/>
          <w:sz w:val="20"/>
          <w:szCs w:val="24"/>
        </w:rPr>
        <w:t>é a jimi</w:t>
      </w:r>
      <w:r w:rsidRPr="00616E24">
        <w:rPr>
          <w:rFonts w:eastAsia="Arial Unicode MS" w:cs="Arial"/>
          <w:sz w:val="20"/>
          <w:szCs w:val="24"/>
        </w:rPr>
        <w:t xml:space="preserve"> pověřené osoby zabezpečený přístup prostřednictvím veřejné sítě Internetu.</w:t>
      </w:r>
    </w:p>
    <w:p w:rsidR="00202823" w:rsidRPr="00BC6222" w:rsidRDefault="00202823" w:rsidP="00202823">
      <w:pPr>
        <w:pStyle w:val="Zkladntext"/>
        <w:spacing w:line="280" w:lineRule="atLeast"/>
        <w:ind w:left="567"/>
        <w:rPr>
          <w:rFonts w:eastAsia="Arial Unicode MS" w:cs="Arial"/>
          <w:sz w:val="20"/>
          <w:szCs w:val="24"/>
        </w:rPr>
      </w:pPr>
      <w:r w:rsidRPr="00616E24">
        <w:rPr>
          <w:rFonts w:eastAsia="Arial Unicode MS" w:cs="Arial"/>
          <w:sz w:val="20"/>
          <w:szCs w:val="24"/>
        </w:rPr>
        <w:t xml:space="preserve">Zadavatel dále požaduje </w:t>
      </w:r>
      <w:r w:rsidRPr="00616E24">
        <w:rPr>
          <w:rFonts w:eastAsia="Arial Unicode MS" w:cs="Arial"/>
          <w:sz w:val="20"/>
          <w:szCs w:val="24"/>
          <w:u w:val="single"/>
        </w:rPr>
        <w:t>bezplatně</w:t>
      </w:r>
      <w:r w:rsidRPr="00616E24">
        <w:rPr>
          <w:rFonts w:eastAsia="Arial Unicode MS" w:cs="Arial"/>
          <w:sz w:val="20"/>
          <w:szCs w:val="24"/>
        </w:rPr>
        <w:t xml:space="preserve"> poskytovat celkový přehled měsíčních nákladů pro všech</w:t>
      </w:r>
      <w:r w:rsidR="00CA3241" w:rsidRPr="00616E24">
        <w:rPr>
          <w:rFonts w:eastAsia="Arial Unicode MS" w:cs="Arial"/>
          <w:sz w:val="20"/>
          <w:szCs w:val="24"/>
        </w:rPr>
        <w:t xml:space="preserve">ny SIM karty a služby zadavatelů </w:t>
      </w:r>
      <w:r w:rsidRPr="00616E24">
        <w:rPr>
          <w:rFonts w:eastAsia="Arial Unicode MS" w:cs="Arial"/>
          <w:sz w:val="20"/>
          <w:szCs w:val="24"/>
        </w:rPr>
        <w:t>v elektronické formě s tím, že každý měsíční přehled za ten který</w:t>
      </w:r>
      <w:r w:rsidR="00202366">
        <w:rPr>
          <w:rFonts w:eastAsia="Arial Unicode MS" w:cs="Arial"/>
          <w:sz w:val="20"/>
          <w:szCs w:val="24"/>
        </w:rPr>
        <w:t> </w:t>
      </w:r>
      <w:r w:rsidRPr="00616E24">
        <w:rPr>
          <w:rFonts w:eastAsia="Arial Unicode MS" w:cs="Arial"/>
          <w:sz w:val="20"/>
          <w:szCs w:val="24"/>
        </w:rPr>
        <w:t xml:space="preserve">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w:t>
      </w:r>
      <w:r w:rsidRPr="00BC6222">
        <w:rPr>
          <w:rFonts w:eastAsia="Arial Unicode MS" w:cs="Arial"/>
          <w:sz w:val="20"/>
          <w:szCs w:val="24"/>
        </w:rPr>
        <w:t xml:space="preserve">serveru </w:t>
      </w:r>
      <w:r w:rsidR="00CA3241">
        <w:rPr>
          <w:rFonts w:eastAsia="Arial Unicode MS" w:cs="Arial"/>
          <w:sz w:val="20"/>
          <w:szCs w:val="24"/>
        </w:rPr>
        <w:t>uchazeče, ke kterému budou</w:t>
      </w:r>
      <w:r w:rsidRPr="00BC6222">
        <w:rPr>
          <w:rFonts w:eastAsia="Arial Unicode MS" w:cs="Arial"/>
          <w:sz w:val="20"/>
          <w:szCs w:val="24"/>
        </w:rPr>
        <w:t xml:space="preserve"> mít zadavatel</w:t>
      </w:r>
      <w:r w:rsidR="00CA3241">
        <w:rPr>
          <w:rFonts w:eastAsia="Arial Unicode MS" w:cs="Arial"/>
          <w:sz w:val="20"/>
          <w:szCs w:val="24"/>
        </w:rPr>
        <w:t>é a jimi</w:t>
      </w:r>
      <w:r w:rsidRPr="00BC6222">
        <w:rPr>
          <w:rFonts w:eastAsia="Arial Unicode MS" w:cs="Arial"/>
          <w:sz w:val="20"/>
          <w:szCs w:val="24"/>
        </w:rPr>
        <w:t xml:space="preserve"> pověřené osoby zabezpečený přístup prostř</w:t>
      </w:r>
      <w:r w:rsidR="00CA3241">
        <w:rPr>
          <w:rFonts w:eastAsia="Arial Unicode MS" w:cs="Arial"/>
          <w:sz w:val="20"/>
          <w:szCs w:val="24"/>
        </w:rPr>
        <w:t>ednictvím veřejné sítě Internet.</w:t>
      </w:r>
    </w:p>
    <w:p w:rsidR="00202823" w:rsidRPr="00BC6222" w:rsidRDefault="00202823" w:rsidP="00202823">
      <w:pPr>
        <w:pStyle w:val="Zkladntext"/>
        <w:widowControl/>
        <w:spacing w:before="60" w:after="60" w:line="280" w:lineRule="atLeast"/>
        <w:ind w:left="567"/>
        <w:rPr>
          <w:rFonts w:eastAsia="Arial Unicode MS" w:cs="Arial"/>
          <w:sz w:val="20"/>
        </w:rPr>
      </w:pPr>
      <w:r w:rsidRPr="00BC6222">
        <w:rPr>
          <w:rFonts w:eastAsia="Arial Unicode MS" w:cs="Arial"/>
          <w:sz w:val="20"/>
        </w:rPr>
        <w:t>Uchazeč ve své nabídce detailně popíše způsob poskytování elektronických výpisů dle výše uvedených požadavků.</w:t>
      </w:r>
    </w:p>
    <w:p w:rsidR="00202823" w:rsidRPr="00202823" w:rsidRDefault="00202823" w:rsidP="00202823">
      <w:pPr>
        <w:pStyle w:val="Zkladntext"/>
        <w:widowControl/>
        <w:spacing w:before="60" w:after="60" w:line="280" w:lineRule="atLeast"/>
        <w:ind w:left="567"/>
        <w:rPr>
          <w:rFonts w:eastAsia="Arial Unicode MS" w:cs="Arial"/>
          <w:sz w:val="20"/>
        </w:rPr>
      </w:pPr>
      <w:r w:rsidRPr="00E21098">
        <w:rPr>
          <w:rFonts w:eastAsia="Arial Unicode MS" w:cs="Arial"/>
          <w:sz w:val="20"/>
          <w:szCs w:val="24"/>
        </w:rPr>
        <w:t>Zadavatel</w:t>
      </w:r>
      <w:r w:rsidR="00CA3241">
        <w:rPr>
          <w:rFonts w:eastAsia="Arial Unicode MS" w:cs="Arial"/>
          <w:sz w:val="20"/>
          <w:szCs w:val="24"/>
        </w:rPr>
        <w:t xml:space="preserve"> dále požaduje</w:t>
      </w:r>
      <w:r w:rsidRPr="00E21098">
        <w:rPr>
          <w:rFonts w:eastAsia="Arial Unicode MS" w:cs="Arial"/>
          <w:sz w:val="20"/>
          <w:szCs w:val="24"/>
        </w:rPr>
        <w:t xml:space="preserve"> možnost zřízení oddělené fakturační adresy na externí organizaci zabezpečující spr</w:t>
      </w:r>
      <w:r w:rsidR="00CA3241">
        <w:rPr>
          <w:rFonts w:eastAsia="Arial Unicode MS" w:cs="Arial"/>
          <w:sz w:val="20"/>
          <w:szCs w:val="24"/>
        </w:rPr>
        <w:t>ávu mobilní telefonie zadavatelů</w:t>
      </w:r>
      <w:r w:rsidRPr="00E21098">
        <w:rPr>
          <w:rFonts w:eastAsia="Arial Unicode MS" w:cs="Arial"/>
          <w:sz w:val="20"/>
          <w:szCs w:val="24"/>
        </w:rPr>
        <w:t xml:space="preserve"> za podmínek uzavřené smlouvy.</w:t>
      </w:r>
    </w:p>
    <w:p w:rsidR="00CA3241" w:rsidRPr="00BC6222" w:rsidRDefault="00CA3241" w:rsidP="005557BD">
      <w:pPr>
        <w:spacing w:after="120" w:line="280" w:lineRule="atLeast"/>
        <w:jc w:val="both"/>
        <w:rPr>
          <w:noProof w:val="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3" w:name="_Toc446332405"/>
      <w:r w:rsidRPr="00865DFB">
        <w:rPr>
          <w:szCs w:val="22"/>
        </w:rPr>
        <w:t>Klasifikace Předmětu plnění veřejné zakázky</w:t>
      </w:r>
      <w:bookmarkEnd w:id="43"/>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veřejné zakázky: </w:t>
      </w:r>
      <w:r w:rsidRPr="00BC6222">
        <w:rPr>
          <w:b/>
          <w:bCs/>
        </w:rPr>
        <w:tab/>
      </w:r>
      <w:r w:rsidR="005557BD">
        <w:rPr>
          <w:b/>
          <w:bCs/>
        </w:rPr>
        <w:tab/>
      </w:r>
      <w:r w:rsidR="00202823">
        <w:rPr>
          <w:b/>
          <w:bCs/>
        </w:rPr>
        <w:tab/>
      </w:r>
      <w:r w:rsidR="00202823">
        <w:rPr>
          <w:b/>
          <w:bCs/>
        </w:rPr>
        <w:tab/>
      </w:r>
      <w:r w:rsidRPr="00BC6222">
        <w:rPr>
          <w:bCs/>
        </w:rPr>
        <w:t>veřejná zakázka na služby</w:t>
      </w:r>
      <w:r w:rsidRPr="00BC6222">
        <w:rPr>
          <w:bCs/>
          <w:color w:val="FF0000"/>
        </w:rPr>
        <w:t xml:space="preserve"> </w:t>
      </w:r>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zadávacího řízení: </w:t>
      </w:r>
      <w:r w:rsidRPr="00BC6222">
        <w:rPr>
          <w:b/>
          <w:bCs/>
        </w:rPr>
        <w:tab/>
      </w:r>
      <w:r w:rsidR="00202823">
        <w:rPr>
          <w:b/>
          <w:bCs/>
        </w:rPr>
        <w:tab/>
      </w:r>
      <w:r w:rsidR="00202823">
        <w:rPr>
          <w:b/>
          <w:bCs/>
        </w:rPr>
        <w:tab/>
      </w:r>
      <w:r w:rsidR="00CA3241" w:rsidRPr="00CA3241">
        <w:rPr>
          <w:bCs/>
        </w:rPr>
        <w:t>nadlimitní</w:t>
      </w:r>
      <w:r w:rsidR="00CA3241">
        <w:rPr>
          <w:b/>
          <w:bCs/>
        </w:rPr>
        <w:t xml:space="preserve"> </w:t>
      </w:r>
      <w:r w:rsidRPr="00BC6222">
        <w:rPr>
          <w:bCs/>
        </w:rPr>
        <w:t>otevřené řízení</w:t>
      </w:r>
    </w:p>
    <w:p w:rsidR="00EE238C" w:rsidRPr="00BC6222" w:rsidRDefault="00EE238C" w:rsidP="008C4E59">
      <w:pPr>
        <w:spacing w:line="280" w:lineRule="atLeast"/>
        <w:ind w:left="567"/>
        <w:jc w:val="both"/>
      </w:pPr>
    </w:p>
    <w:p w:rsidR="00EE238C" w:rsidRPr="00BC6222" w:rsidRDefault="00EE238C" w:rsidP="008C4E59">
      <w:pPr>
        <w:spacing w:line="280" w:lineRule="atLeast"/>
        <w:ind w:left="567"/>
        <w:jc w:val="both"/>
      </w:pPr>
      <w:r w:rsidRPr="00BC6222">
        <w:t>Hlavní předmět:</w:t>
      </w:r>
      <w:r w:rsidRPr="00BC6222">
        <w:tab/>
      </w:r>
      <w:r w:rsidR="005557BD">
        <w:tab/>
      </w:r>
      <w:r w:rsidRPr="00BC6222">
        <w:t>kód</w:t>
      </w:r>
      <w:r w:rsidR="005557BD">
        <w:t xml:space="preserve"> CPV 64210000-1 | Telefonní služby a přenos dat</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kód CPV 64212000-5 | Mobilní telefonní služby</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 xml:space="preserve">kód CPV 64216000-3 | </w:t>
      </w:r>
      <w:r w:rsidR="00EE238C" w:rsidRPr="00BC6222">
        <w:t>Služby elektr</w:t>
      </w:r>
      <w:r>
        <w:t>onického zpracování zpráv a dat</w:t>
      </w:r>
    </w:p>
    <w:p w:rsidR="00EE238C" w:rsidRPr="00BC6222" w:rsidRDefault="00EE238C" w:rsidP="008C4E59">
      <w:pPr>
        <w:spacing w:line="280" w:lineRule="atLeast"/>
        <w:ind w:left="567"/>
        <w:jc w:val="both"/>
      </w:pPr>
    </w:p>
    <w:p w:rsidR="00EE238C" w:rsidRPr="00BC6222" w:rsidRDefault="00EE238C" w:rsidP="008C4E59">
      <w:pPr>
        <w:pStyle w:val="Normln11"/>
        <w:spacing w:before="120" w:line="280" w:lineRule="atLeast"/>
        <w:ind w:left="567"/>
        <w:jc w:val="both"/>
        <w:rPr>
          <w:rFonts w:cs="Arial"/>
          <w:b/>
          <w:sz w:val="20"/>
          <w:szCs w:val="20"/>
        </w:rPr>
      </w:pPr>
      <w:r w:rsidRPr="00BC6222">
        <w:rPr>
          <w:rFonts w:cs="Arial"/>
          <w:b/>
          <w:sz w:val="20"/>
          <w:szCs w:val="20"/>
          <w:u w:val="single"/>
        </w:rPr>
        <w:t>Předpokládaná hodnota veřejné zakázky</w:t>
      </w:r>
      <w:r w:rsidR="00202823">
        <w:rPr>
          <w:rFonts w:cs="Arial"/>
          <w:b/>
          <w:sz w:val="20"/>
          <w:szCs w:val="20"/>
        </w:rPr>
        <w:t>:</w:t>
      </w:r>
      <w:r w:rsidR="00202823">
        <w:rPr>
          <w:rFonts w:cs="Arial"/>
          <w:b/>
          <w:sz w:val="20"/>
          <w:szCs w:val="20"/>
        </w:rPr>
        <w:tab/>
      </w:r>
      <w:r w:rsidR="00EB11C1" w:rsidRPr="00EB11C1">
        <w:rPr>
          <w:rFonts w:cs="Arial"/>
          <w:b/>
          <w:sz w:val="20"/>
          <w:szCs w:val="20"/>
        </w:rPr>
        <w:t>43</w:t>
      </w:r>
      <w:r w:rsidRPr="00EB11C1">
        <w:rPr>
          <w:rFonts w:cs="Arial"/>
          <w:b/>
          <w:sz w:val="20"/>
          <w:szCs w:val="20"/>
        </w:rPr>
        <w:t xml:space="preserve"> 000 000,- Kč</w:t>
      </w:r>
      <w:r w:rsidRPr="00BC6222">
        <w:rPr>
          <w:rFonts w:cs="Arial"/>
          <w:b/>
          <w:sz w:val="20"/>
          <w:szCs w:val="20"/>
        </w:rPr>
        <w:t xml:space="preserve"> bez DPH </w:t>
      </w:r>
    </w:p>
    <w:p w:rsidR="00EE238C" w:rsidRDefault="00EE238C" w:rsidP="008C4E59">
      <w:pPr>
        <w:pStyle w:val="Normln11"/>
        <w:spacing w:before="120" w:line="280" w:lineRule="atLeast"/>
        <w:ind w:left="567"/>
        <w:jc w:val="both"/>
        <w:rPr>
          <w:rFonts w:cs="Arial"/>
          <w:sz w:val="20"/>
          <w:szCs w:val="20"/>
        </w:rPr>
      </w:pPr>
      <w:r w:rsidRPr="00BC6222">
        <w:rPr>
          <w:rFonts w:cs="Arial"/>
          <w:sz w:val="20"/>
          <w:szCs w:val="20"/>
        </w:rPr>
        <w:t>(</w:t>
      </w:r>
      <w:r w:rsidR="00202823">
        <w:rPr>
          <w:rFonts w:cs="Arial"/>
          <w:sz w:val="20"/>
          <w:szCs w:val="20"/>
        </w:rPr>
        <w:t>předpoklad</w:t>
      </w:r>
      <w:r w:rsidRPr="00BC6222">
        <w:rPr>
          <w:rFonts w:cs="Arial"/>
          <w:sz w:val="20"/>
          <w:szCs w:val="20"/>
        </w:rPr>
        <w:t xml:space="preserve"> za 48 měsíců plnění předmětu veřejné zakázky)</w:t>
      </w:r>
    </w:p>
    <w:p w:rsidR="00911C6A" w:rsidRDefault="00911C6A" w:rsidP="008C4E59">
      <w:pPr>
        <w:pStyle w:val="Normln11"/>
        <w:spacing w:before="120" w:line="280" w:lineRule="atLeast"/>
        <w:ind w:left="567"/>
        <w:jc w:val="both"/>
        <w:rPr>
          <w:rFonts w:cs="Arial"/>
          <w:sz w:val="20"/>
          <w:szCs w:val="2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4" w:name="_Toc309227633"/>
      <w:bookmarkStart w:id="45" w:name="_Toc309654105"/>
      <w:bookmarkStart w:id="46" w:name="_Toc309654151"/>
      <w:bookmarkStart w:id="47" w:name="_Toc446332406"/>
      <w:bookmarkEnd w:id="44"/>
      <w:bookmarkEnd w:id="45"/>
      <w:bookmarkEnd w:id="46"/>
      <w:r w:rsidRPr="00865DFB">
        <w:rPr>
          <w:szCs w:val="22"/>
        </w:rPr>
        <w:t>Uvedení částí veřejné zakázky, které uchazeč zamýšlí zadat jiné osobě (požadavek na uvedení subdodavatelů)</w:t>
      </w:r>
      <w:bookmarkEnd w:id="47"/>
    </w:p>
    <w:p w:rsidR="000C5D5E" w:rsidRDefault="00EE238C" w:rsidP="008C4E59">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V souladu s ustanovením § 44 odst. 6 zákona zadavatel požaduje, aby uchazeč ve své nabídce specifikoval </w:t>
      </w:r>
      <w:r w:rsidR="000C5D5E">
        <w:rPr>
          <w:rFonts w:ascii="Arial" w:hAnsi="Arial" w:cs="Arial"/>
          <w:bCs/>
          <w:iCs/>
          <w:sz w:val="20"/>
        </w:rPr>
        <w:t xml:space="preserve">část či </w:t>
      </w:r>
      <w:r w:rsidRPr="00BC6222">
        <w:rPr>
          <w:rFonts w:ascii="Arial" w:hAnsi="Arial" w:cs="Arial"/>
          <w:bCs/>
          <w:iCs/>
          <w:sz w:val="20"/>
        </w:rPr>
        <w:t xml:space="preserve">části veřejné zakázky, které má v úmyslu zadat jednomu či více subdodavatelům a aby uvedl identifikační údaje (§ 17 písm. d) zákona) a kontaktní údaje každého subdodavatele. </w:t>
      </w:r>
    </w:p>
    <w:p w:rsidR="000C5D5E" w:rsidRDefault="00EE238C" w:rsidP="000C5D5E">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Uchazeč tak učiní </w:t>
      </w:r>
      <w:r w:rsidR="000C5D5E">
        <w:rPr>
          <w:rFonts w:ascii="Arial" w:hAnsi="Arial" w:cs="Arial"/>
          <w:bCs/>
          <w:iCs/>
          <w:sz w:val="20"/>
        </w:rPr>
        <w:t xml:space="preserve">čestným </w:t>
      </w:r>
      <w:r w:rsidRPr="00BC6222">
        <w:rPr>
          <w:rFonts w:ascii="Arial" w:hAnsi="Arial" w:cs="Arial"/>
          <w:bCs/>
          <w:iCs/>
          <w:sz w:val="20"/>
        </w:rPr>
        <w:t xml:space="preserve">prohlášením, v němž popíše subdodavatelský systém spolu s uvedením, jakou část </w:t>
      </w:r>
      <w:r w:rsidR="000C5D5E">
        <w:rPr>
          <w:rFonts w:ascii="Arial" w:hAnsi="Arial" w:cs="Arial"/>
          <w:bCs/>
          <w:iCs/>
          <w:sz w:val="20"/>
        </w:rPr>
        <w:t xml:space="preserve">či části </w:t>
      </w:r>
      <w:r w:rsidRPr="00BC6222">
        <w:rPr>
          <w:rFonts w:ascii="Arial" w:hAnsi="Arial" w:cs="Arial"/>
          <w:bCs/>
          <w:iCs/>
          <w:sz w:val="20"/>
        </w:rPr>
        <w:t>veřejné zakázky bude konkrétní subdodavatel realizovat</w:t>
      </w:r>
      <w:r w:rsidRPr="00BC6222">
        <w:rPr>
          <w:rFonts w:ascii="Arial" w:hAnsi="Arial" w:cs="Arial"/>
          <w:b/>
          <w:bCs/>
          <w:iCs/>
          <w:sz w:val="20"/>
        </w:rPr>
        <w:t xml:space="preserve"> </w:t>
      </w:r>
      <w:r w:rsidRPr="00BC6222">
        <w:rPr>
          <w:rFonts w:ascii="Arial" w:hAnsi="Arial" w:cs="Arial"/>
          <w:bCs/>
          <w:iCs/>
          <w:sz w:val="20"/>
        </w:rPr>
        <w:t>(např.</w:t>
      </w:r>
      <w:r w:rsidR="00CA3241">
        <w:rPr>
          <w:rFonts w:ascii="Arial" w:hAnsi="Arial" w:cs="Arial"/>
          <w:bCs/>
          <w:iCs/>
          <w:sz w:val="20"/>
        </w:rPr>
        <w:t> </w:t>
      </w:r>
      <w:r w:rsidRPr="00BC6222">
        <w:rPr>
          <w:rFonts w:ascii="Arial" w:hAnsi="Arial" w:cs="Arial"/>
          <w:bCs/>
          <w:iCs/>
          <w:sz w:val="20"/>
        </w:rPr>
        <w:t xml:space="preserve">uvedením druhu služeb a procentuálního (%) finančního podílu na veřejné zakázce). </w:t>
      </w:r>
    </w:p>
    <w:p w:rsidR="000C5D5E" w:rsidRDefault="000C5D5E" w:rsidP="000C5D5E">
      <w:pPr>
        <w:pStyle w:val="NormalJustified"/>
        <w:spacing w:before="120" w:line="280" w:lineRule="atLeast"/>
        <w:ind w:left="567"/>
        <w:rPr>
          <w:rFonts w:ascii="Arial" w:hAnsi="Arial" w:cs="Arial"/>
          <w:bCs/>
          <w:i/>
          <w:iCs/>
          <w:sz w:val="20"/>
        </w:rPr>
      </w:pPr>
      <w:r>
        <w:rPr>
          <w:rFonts w:ascii="Arial" w:hAnsi="Arial" w:cs="Arial"/>
          <w:bCs/>
          <w:iCs/>
          <w:sz w:val="20"/>
        </w:rPr>
        <w:t xml:space="preserve">Zadavatel poskytuje vzor čestného prohlášení k subdodavatelskému systému jako </w:t>
      </w:r>
      <w:r>
        <w:rPr>
          <w:rFonts w:ascii="Arial" w:hAnsi="Arial" w:cs="Arial"/>
          <w:bCs/>
          <w:iCs/>
          <w:sz w:val="20"/>
          <w:u w:val="single"/>
        </w:rPr>
        <w:t>P</w:t>
      </w:r>
      <w:r w:rsidRPr="00EB4E6E">
        <w:rPr>
          <w:rFonts w:ascii="Arial" w:hAnsi="Arial" w:cs="Arial"/>
          <w:bCs/>
          <w:iCs/>
          <w:sz w:val="20"/>
          <w:u w:val="single"/>
        </w:rPr>
        <w:t xml:space="preserve">řílohu č. </w:t>
      </w:r>
      <w:r w:rsidR="00735DF9">
        <w:rPr>
          <w:rFonts w:ascii="Arial" w:hAnsi="Arial" w:cs="Arial"/>
          <w:bCs/>
          <w:iCs/>
          <w:sz w:val="20"/>
          <w:u w:val="single"/>
        </w:rPr>
        <w:t>5</w:t>
      </w:r>
      <w:r>
        <w:rPr>
          <w:rFonts w:ascii="Arial" w:hAnsi="Arial" w:cs="Arial"/>
          <w:bCs/>
          <w:iCs/>
          <w:sz w:val="20"/>
        </w:rPr>
        <w:t xml:space="preserve"> této zadávací dokumentace – </w:t>
      </w:r>
      <w:r w:rsidR="00741D51" w:rsidRPr="00741D51">
        <w:rPr>
          <w:rFonts w:ascii="Arial" w:hAnsi="Arial" w:cs="Arial"/>
          <w:bCs/>
          <w:i/>
          <w:iCs/>
          <w:sz w:val="20"/>
        </w:rPr>
        <w:t xml:space="preserve">Vzorový </w:t>
      </w:r>
      <w:r w:rsidR="00741D51">
        <w:rPr>
          <w:rFonts w:ascii="Arial" w:hAnsi="Arial" w:cs="Arial"/>
          <w:bCs/>
          <w:i/>
          <w:iCs/>
          <w:sz w:val="20"/>
        </w:rPr>
        <w:t>seznam subdodavatelů.</w:t>
      </w:r>
    </w:p>
    <w:p w:rsidR="00CF58FD" w:rsidRPr="00CF58FD" w:rsidRDefault="00CF58FD" w:rsidP="00CF58FD">
      <w:pPr>
        <w:pStyle w:val="Nadpis2"/>
      </w:pPr>
      <w:bookmarkStart w:id="48" w:name="_Toc446332407"/>
      <w:r>
        <w:lastRenderedPageBreak/>
        <w:t>Zaměstnanecký program</w:t>
      </w:r>
      <w:bookmarkEnd w:id="48"/>
      <w:r>
        <w:t xml:space="preserve"> </w:t>
      </w:r>
    </w:p>
    <w:p w:rsidR="007C68E1" w:rsidRPr="007C68E1" w:rsidRDefault="007C68E1" w:rsidP="007C68E1">
      <w:pPr>
        <w:pStyle w:val="NormalJustified"/>
        <w:spacing w:before="120" w:line="280" w:lineRule="atLeast"/>
        <w:ind w:left="567"/>
        <w:rPr>
          <w:rFonts w:ascii="Arial" w:hAnsi="Arial" w:cs="Arial"/>
          <w:bCs/>
          <w:iCs/>
          <w:sz w:val="20"/>
        </w:rPr>
      </w:pPr>
      <w:r w:rsidRPr="007C68E1">
        <w:rPr>
          <w:rFonts w:ascii="Arial" w:hAnsi="Arial" w:cs="Arial"/>
          <w:bCs/>
          <w:iCs/>
          <w:sz w:val="20"/>
        </w:rPr>
        <w:t>Zadavatel pro úplnost uvádí, že nebude bránit vzniku případného</w:t>
      </w:r>
      <w:r>
        <w:rPr>
          <w:rFonts w:ascii="Arial" w:hAnsi="Arial" w:cs="Arial"/>
          <w:bCs/>
          <w:iCs/>
          <w:sz w:val="20"/>
        </w:rPr>
        <w:t xml:space="preserve"> </w:t>
      </w:r>
      <w:r w:rsidRPr="007C68E1">
        <w:rPr>
          <w:rFonts w:ascii="Arial" w:hAnsi="Arial" w:cs="Arial"/>
          <w:bCs/>
          <w:iCs/>
          <w:sz w:val="20"/>
        </w:rPr>
        <w:t xml:space="preserve">„zaměstnaneckého programu“, nebude </w:t>
      </w:r>
      <w:r w:rsidR="0004269D">
        <w:rPr>
          <w:rFonts w:ascii="Arial" w:hAnsi="Arial" w:cs="Arial"/>
          <w:bCs/>
          <w:iCs/>
          <w:sz w:val="20"/>
        </w:rPr>
        <w:t xml:space="preserve">však </w:t>
      </w:r>
      <w:r w:rsidRPr="007C68E1">
        <w:rPr>
          <w:rFonts w:ascii="Arial" w:hAnsi="Arial" w:cs="Arial"/>
          <w:bCs/>
          <w:iCs/>
          <w:sz w:val="20"/>
        </w:rPr>
        <w:t>žádným způsobem zasahovat do případných smluvních vztahů mezi budoucím</w:t>
      </w:r>
      <w:r>
        <w:rPr>
          <w:rFonts w:ascii="Arial" w:hAnsi="Arial" w:cs="Arial"/>
          <w:bCs/>
          <w:iCs/>
          <w:sz w:val="20"/>
        </w:rPr>
        <w:t xml:space="preserve"> </w:t>
      </w:r>
      <w:r w:rsidRPr="007C68E1">
        <w:rPr>
          <w:rFonts w:ascii="Arial" w:hAnsi="Arial" w:cs="Arial"/>
          <w:bCs/>
          <w:iCs/>
          <w:sz w:val="20"/>
        </w:rPr>
        <w:t>poskytovatelem služeb a třetími osobami (např. rodinnými příslušníky</w:t>
      </w:r>
      <w:r>
        <w:rPr>
          <w:rFonts w:ascii="Arial" w:hAnsi="Arial" w:cs="Arial"/>
          <w:bCs/>
          <w:iCs/>
          <w:sz w:val="20"/>
        </w:rPr>
        <w:t xml:space="preserve"> </w:t>
      </w:r>
      <w:r w:rsidRPr="007C68E1">
        <w:rPr>
          <w:rFonts w:ascii="Arial" w:hAnsi="Arial" w:cs="Arial"/>
          <w:bCs/>
          <w:iCs/>
          <w:sz w:val="20"/>
        </w:rPr>
        <w:t>zaměstnanců zadavatele apod.).</w:t>
      </w:r>
    </w:p>
    <w:p w:rsidR="00EE238C" w:rsidRPr="00BC6222" w:rsidRDefault="005557BD" w:rsidP="008C4E59">
      <w:pPr>
        <w:pStyle w:val="Nadpis1"/>
        <w:tabs>
          <w:tab w:val="clear" w:pos="792"/>
          <w:tab w:val="num" w:pos="360"/>
        </w:tabs>
        <w:spacing w:line="280" w:lineRule="atLeast"/>
        <w:ind w:left="360" w:hanging="360"/>
        <w:rPr>
          <w:rFonts w:cs="Arial"/>
        </w:rPr>
      </w:pPr>
      <w:bookmarkStart w:id="49" w:name="_Toc446332408"/>
      <w:r>
        <w:rPr>
          <w:rFonts w:cs="Arial"/>
        </w:rPr>
        <w:t xml:space="preserve">Doba a místo </w:t>
      </w:r>
      <w:r w:rsidR="00EE238C" w:rsidRPr="00BC6222">
        <w:rPr>
          <w:rFonts w:cs="Arial"/>
        </w:rPr>
        <w:t>plnění veřejné zakázky</w:t>
      </w:r>
      <w:bookmarkEnd w:id="49"/>
    </w:p>
    <w:tbl>
      <w:tblPr>
        <w:tblW w:w="0" w:type="auto"/>
        <w:tblLook w:val="01E0" w:firstRow="1" w:lastRow="1" w:firstColumn="1" w:lastColumn="1" w:noHBand="0" w:noVBand="0"/>
      </w:tblPr>
      <w:tblGrid>
        <w:gridCol w:w="4929"/>
        <w:gridCol w:w="355"/>
        <w:gridCol w:w="4134"/>
      </w:tblGrid>
      <w:tr w:rsidR="00EE238C" w:rsidRPr="00BC6222">
        <w:tc>
          <w:tcPr>
            <w:tcW w:w="4929" w:type="dxa"/>
          </w:tcPr>
          <w:p w:rsidR="00EE238C" w:rsidRPr="00BC6222" w:rsidRDefault="00EE238C" w:rsidP="005557BD">
            <w:pPr>
              <w:widowControl w:val="0"/>
              <w:tabs>
                <w:tab w:val="left" w:pos="284"/>
              </w:tabs>
              <w:autoSpaceDE w:val="0"/>
              <w:autoSpaceDN w:val="0"/>
              <w:adjustRightInd w:val="0"/>
              <w:spacing w:line="280" w:lineRule="atLeast"/>
              <w:ind w:left="1134" w:hanging="850"/>
              <w:jc w:val="both"/>
              <w:rPr>
                <w:b/>
                <w:noProof w:val="0"/>
              </w:rPr>
            </w:pPr>
            <w:r w:rsidRPr="00BC6222">
              <w:rPr>
                <w:b/>
                <w:noProof w:val="0"/>
              </w:rPr>
              <w:t>Předpokládaný termín zahájení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CF58FD" w:rsidP="007E6498">
            <w:pPr>
              <w:widowControl w:val="0"/>
              <w:tabs>
                <w:tab w:val="left" w:pos="245"/>
              </w:tabs>
              <w:autoSpaceDE w:val="0"/>
              <w:autoSpaceDN w:val="0"/>
              <w:adjustRightInd w:val="0"/>
              <w:spacing w:line="280" w:lineRule="atLeast"/>
              <w:jc w:val="both"/>
              <w:rPr>
                <w:noProof w:val="0"/>
              </w:rPr>
            </w:pPr>
            <w:r>
              <w:rPr>
                <w:noProof w:val="0"/>
              </w:rPr>
              <w:tab/>
            </w:r>
            <w:r w:rsidR="007E6498">
              <w:rPr>
                <w:noProof w:val="0"/>
              </w:rPr>
              <w:t xml:space="preserve"> červenec </w:t>
            </w:r>
            <w:r w:rsidR="00B713B2" w:rsidRPr="00B713B2">
              <w:rPr>
                <w:noProof w:val="0"/>
              </w:rPr>
              <w:t>2016</w:t>
            </w:r>
          </w:p>
        </w:tc>
      </w:tr>
      <w:tr w:rsidR="00EE238C" w:rsidRPr="00BC6222">
        <w:tc>
          <w:tcPr>
            <w:tcW w:w="4929" w:type="dxa"/>
          </w:tcPr>
          <w:p w:rsidR="00EE238C" w:rsidRPr="00BC6222" w:rsidRDefault="00EE238C" w:rsidP="005557BD">
            <w:pPr>
              <w:widowControl w:val="0"/>
              <w:autoSpaceDE w:val="0"/>
              <w:autoSpaceDN w:val="0"/>
              <w:adjustRightInd w:val="0"/>
              <w:spacing w:line="280" w:lineRule="atLeast"/>
              <w:ind w:left="284"/>
              <w:jc w:val="both"/>
              <w:rPr>
                <w:b/>
                <w:noProof w:val="0"/>
              </w:rPr>
            </w:pPr>
            <w:r w:rsidRPr="00BC6222">
              <w:rPr>
                <w:b/>
                <w:noProof w:val="0"/>
              </w:rPr>
              <w:t>Předpokládaný termín ukončení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EE238C" w:rsidP="00B713B2">
            <w:pPr>
              <w:widowControl w:val="0"/>
              <w:tabs>
                <w:tab w:val="left" w:pos="245"/>
              </w:tabs>
              <w:autoSpaceDE w:val="0"/>
              <w:autoSpaceDN w:val="0"/>
              <w:adjustRightInd w:val="0"/>
              <w:spacing w:line="280" w:lineRule="atLeast"/>
              <w:ind w:left="245" w:hanging="93"/>
              <w:jc w:val="both"/>
              <w:rPr>
                <w:noProof w:val="0"/>
              </w:rPr>
            </w:pPr>
            <w:r w:rsidRPr="00B713B2">
              <w:rPr>
                <w:noProof w:val="0"/>
              </w:rPr>
              <w:tab/>
            </w:r>
            <w:r w:rsidR="00B713B2" w:rsidRPr="00B713B2">
              <w:rPr>
                <w:noProof w:val="0"/>
              </w:rPr>
              <w:t>48 měsíců</w:t>
            </w:r>
          </w:p>
        </w:tc>
      </w:tr>
    </w:tbl>
    <w:p w:rsidR="00EE238C" w:rsidRPr="00BC6222" w:rsidRDefault="00EE238C" w:rsidP="008C4E59">
      <w:pPr>
        <w:spacing w:line="280" w:lineRule="atLeast"/>
        <w:jc w:val="both"/>
        <w:rPr>
          <w:rFonts w:eastAsia="Arial Unicode MS"/>
          <w:noProof w:val="0"/>
        </w:rPr>
      </w:pPr>
    </w:p>
    <w:p w:rsidR="00B713B2" w:rsidRDefault="002C3074" w:rsidP="002C3074">
      <w:pPr>
        <w:tabs>
          <w:tab w:val="left" w:pos="284"/>
        </w:tabs>
        <w:spacing w:line="280" w:lineRule="atLeast"/>
        <w:ind w:left="284"/>
        <w:jc w:val="both"/>
      </w:pPr>
      <w:r>
        <w:t>Rámcová s</w:t>
      </w:r>
      <w:r w:rsidR="00EE238C" w:rsidRPr="00BC6222">
        <w:t>mlouva s v</w:t>
      </w:r>
      <w:r>
        <w:t>ybraným</w:t>
      </w:r>
      <w:r w:rsidR="00EE238C" w:rsidRPr="00BC6222">
        <w:t xml:space="preserve"> uchazečem</w:t>
      </w:r>
      <w:r w:rsidR="00B713B2">
        <w:t xml:space="preserve"> bude uzavřena na dobu 48 měsíců</w:t>
      </w:r>
      <w:r w:rsidR="00EE238C" w:rsidRPr="00BC6222">
        <w:t xml:space="preserve"> </w:t>
      </w:r>
      <w:r w:rsidR="00EE238C" w:rsidRPr="0079659A">
        <w:t>s tím, že zadavatel je oprávněn ji vypovědět nejdříve po uplynutí 32 měsíců, přičemž výpovědní lhůta činí 3 měsíce a</w:t>
      </w:r>
      <w:r w:rsidRPr="0079659A">
        <w:t> </w:t>
      </w:r>
      <w:r w:rsidR="00EE238C" w:rsidRPr="0079659A">
        <w:t>začíná běžet první den následujícího kalendářního měsíce po doručení výpovědi druhé smluvní straně</w:t>
      </w:r>
      <w:r w:rsidR="00616E24">
        <w:t xml:space="preserve"> (fakticky bude rámcová smlouva na plnění veřejné zakázky plněna mininálně po dobu 36 měsíců a maximálně po dobu 48 měsíců)</w:t>
      </w:r>
      <w:r w:rsidR="0079659A">
        <w:t>.</w:t>
      </w:r>
      <w:r w:rsidR="00EE238C" w:rsidRPr="00BC6222">
        <w:t xml:space="preserve"> </w:t>
      </w:r>
      <w:r>
        <w:t>Na zákl</w:t>
      </w:r>
      <w:r w:rsidR="005352F1">
        <w:t>a</w:t>
      </w:r>
      <w:r>
        <w:t>dě rámcové smlouvy na plnění veřejné zakázky budou centrálním zadavatelem a </w:t>
      </w:r>
      <w:r w:rsidR="001848D7">
        <w:t>jednotlivými p</w:t>
      </w:r>
      <w:r w:rsidR="005352F1">
        <w:t>ověřuj</w:t>
      </w:r>
      <w:r>
        <w:t>í</w:t>
      </w:r>
      <w:r w:rsidR="005352F1">
        <w:t>c</w:t>
      </w:r>
      <w:r>
        <w:t>ími zadavateli uzavřeny s</w:t>
      </w:r>
      <w:r w:rsidR="005352F1">
        <w:t> vybraným uchazečem (poskytovatelem) v sou</w:t>
      </w:r>
      <w:r>
        <w:t>l</w:t>
      </w:r>
      <w:r w:rsidR="005352F1">
        <w:t>a</w:t>
      </w:r>
      <w:r w:rsidR="00911C6A">
        <w:t>du s § 92 od</w:t>
      </w:r>
      <w:r>
        <w:t xml:space="preserve">st. 1 písm. </w:t>
      </w:r>
      <w:r w:rsidR="005352F1">
        <w:t xml:space="preserve">a) </w:t>
      </w:r>
      <w:r w:rsidR="009373AF">
        <w:t xml:space="preserve">příp. b) </w:t>
      </w:r>
      <w:r w:rsidR="005352F1">
        <w:t>zákona dílčí smlouvy obsahuj</w:t>
      </w:r>
      <w:r>
        <w:t>í</w:t>
      </w:r>
      <w:r w:rsidR="005352F1">
        <w:t>c</w:t>
      </w:r>
      <w:r>
        <w:t>í požadavky na jednotl</w:t>
      </w:r>
      <w:r w:rsidR="005352F1">
        <w:t>iv</w:t>
      </w:r>
      <w:r>
        <w:t>é služby</w:t>
      </w:r>
      <w:r w:rsidR="005352F1">
        <w:t xml:space="preserve"> (druh, rozsah, objem) konkrétního zadavatele</w:t>
      </w:r>
      <w:r>
        <w:t>.</w:t>
      </w:r>
    </w:p>
    <w:p w:rsidR="00B713B2" w:rsidRDefault="00B713B2" w:rsidP="005557BD">
      <w:pPr>
        <w:tabs>
          <w:tab w:val="left" w:pos="284"/>
        </w:tabs>
        <w:spacing w:line="280" w:lineRule="atLeast"/>
        <w:ind w:left="284"/>
        <w:jc w:val="both"/>
      </w:pPr>
    </w:p>
    <w:p w:rsidR="00B713B2" w:rsidRPr="00CA3241" w:rsidRDefault="005352F1" w:rsidP="00CA3241">
      <w:pPr>
        <w:tabs>
          <w:tab w:val="left" w:pos="284"/>
        </w:tabs>
        <w:spacing w:line="280" w:lineRule="atLeast"/>
        <w:ind w:left="284"/>
        <w:jc w:val="both"/>
      </w:pPr>
      <w:r w:rsidRPr="00BC6222">
        <w:t>Zadavatelé budou přistupovat do smluvního vztahu mezi centrálním zadavatelem a vybraným uchazečem</w:t>
      </w:r>
      <w:r w:rsidR="009373AF">
        <w:t xml:space="preserve"> (poskytovatelem)</w:t>
      </w:r>
      <w:r w:rsidRPr="00BC6222">
        <w:t xml:space="preserve"> postupně po ukončení svých smluvních závazků ke stávajícímu poskytovateli mobilní</w:t>
      </w:r>
      <w:r w:rsidR="009373AF">
        <w:t>ch</w:t>
      </w:r>
      <w:r w:rsidRPr="00BC6222">
        <w:t xml:space="preserve"> </w:t>
      </w:r>
      <w:r>
        <w:t>telekomunikačních služeb</w:t>
      </w:r>
      <w:r w:rsidRPr="00BC6222">
        <w:t xml:space="preserve">. </w:t>
      </w:r>
      <w:r>
        <w:t>Z</w:t>
      </w:r>
      <w:r w:rsidR="00EE238C" w:rsidRPr="00BC6222">
        <w:t>adavatel</w:t>
      </w:r>
      <w:r>
        <w:t xml:space="preserve">é účiní </w:t>
      </w:r>
      <w:r w:rsidR="00EE238C" w:rsidRPr="00BC6222">
        <w:t>vůči stávají</w:t>
      </w:r>
      <w:r>
        <w:t>címu poskytovateli mobilní telekomunikačních služeb</w:t>
      </w:r>
      <w:r w:rsidR="00EE238C" w:rsidRPr="00BC6222">
        <w:t xml:space="preserve"> takové kroky, které</w:t>
      </w:r>
      <w:r w:rsidR="009373AF">
        <w:t xml:space="preserve"> jim</w:t>
      </w:r>
      <w:r w:rsidR="00EE238C" w:rsidRPr="00BC6222">
        <w:t xml:space="preserve"> umožní započít s odběrem sjednaných služeb od</w:t>
      </w:r>
      <w:r w:rsidR="00B713B2">
        <w:t> </w:t>
      </w:r>
      <w:r w:rsidR="00EE238C" w:rsidRPr="00BC6222">
        <w:t xml:space="preserve"> uchazeče</w:t>
      </w:r>
      <w:r w:rsidRPr="005352F1">
        <w:t xml:space="preserve"> </w:t>
      </w:r>
      <w:r w:rsidRPr="00BC6222">
        <w:t>vybraného</w:t>
      </w:r>
      <w:r>
        <w:t xml:space="preserve"> v</w:t>
      </w:r>
      <w:r w:rsidR="00CA3241">
        <w:t> </w:t>
      </w:r>
      <w:r>
        <w:t>rámci</w:t>
      </w:r>
      <w:r w:rsidR="00CA3241">
        <w:t xml:space="preserve"> této</w:t>
      </w:r>
      <w:r>
        <w:t xml:space="preserve"> veřejné zakázky</w:t>
      </w:r>
      <w:r w:rsidR="00B713B2">
        <w:t>, tj.</w:t>
      </w:r>
      <w:r w:rsidR="00EE238C" w:rsidRPr="00BC6222">
        <w:t xml:space="preserve"> vstoupit do smluvního vztahu mezi vybraným uchazečem</w:t>
      </w:r>
      <w:r>
        <w:t xml:space="preserve"> (poskytovatelem)</w:t>
      </w:r>
      <w:r w:rsidR="00EE238C" w:rsidRPr="00BC6222">
        <w:t xml:space="preserve"> a</w:t>
      </w:r>
      <w:r>
        <w:t> </w:t>
      </w:r>
      <w:r w:rsidR="00EE238C" w:rsidRPr="00BC6222">
        <w:t>centrálním zadavatelem formou „</w:t>
      </w:r>
      <w:r>
        <w:t>Oznámení o přistoupení k Rámcové s</w:t>
      </w:r>
      <w:r w:rsidR="00B713B2">
        <w:t>mlouvě</w:t>
      </w:r>
      <w:r>
        <w:t>“ a následně uzavřít s vybraných uchazečem (poskytovatelem) dílčí smlouvy na</w:t>
      </w:r>
      <w:r w:rsidR="00CA3241">
        <w:t> </w:t>
      </w:r>
      <w:r>
        <w:t>konkrétní plnění.</w:t>
      </w:r>
    </w:p>
    <w:p w:rsidR="00B713B2" w:rsidRDefault="00B713B2" w:rsidP="005557BD">
      <w:pPr>
        <w:tabs>
          <w:tab w:val="left" w:pos="284"/>
        </w:tabs>
        <w:spacing w:line="280" w:lineRule="atLeast"/>
        <w:ind w:left="284"/>
        <w:jc w:val="both"/>
        <w:rPr>
          <w:b/>
          <w:i/>
        </w:rPr>
      </w:pPr>
    </w:p>
    <w:p w:rsidR="005557BD" w:rsidRDefault="005557BD" w:rsidP="005557BD">
      <w:pPr>
        <w:tabs>
          <w:tab w:val="left" w:pos="284"/>
        </w:tabs>
        <w:spacing w:line="280" w:lineRule="atLeast"/>
        <w:ind w:left="284"/>
        <w:jc w:val="both"/>
      </w:pPr>
      <w:bookmarkStart w:id="50" w:name="_Toc260777480"/>
      <w:bookmarkStart w:id="51" w:name="_Toc266797539"/>
      <w:r w:rsidRPr="005557BD">
        <w:rPr>
          <w:b/>
        </w:rPr>
        <w:t>Místem plnění</w:t>
      </w:r>
      <w:r w:rsidRPr="005557BD">
        <w:t xml:space="preserve"> veřejné zakázky je </w:t>
      </w:r>
      <w:r w:rsidR="00741D51">
        <w:t xml:space="preserve">zejména </w:t>
      </w:r>
      <w:r w:rsidRPr="005557BD">
        <w:t>území České republiky</w:t>
      </w:r>
      <w:r w:rsidR="00741D51">
        <w:t>, příp. rovněž zahraničí (</w:t>
      </w:r>
      <w:r w:rsidR="00CA3241">
        <w:t>roaming, mezinárodní volnání, SMS</w:t>
      </w:r>
      <w:r w:rsidR="00741D51">
        <w:t xml:space="preserve"> apod.)</w:t>
      </w:r>
      <w:r w:rsidR="00CA3241">
        <w:t>.</w:t>
      </w:r>
    </w:p>
    <w:p w:rsidR="00EE238C" w:rsidRPr="00BC6222" w:rsidRDefault="00EE238C" w:rsidP="008C4E59">
      <w:pPr>
        <w:pStyle w:val="Nadpis1"/>
        <w:tabs>
          <w:tab w:val="clear" w:pos="792"/>
          <w:tab w:val="num" w:pos="360"/>
        </w:tabs>
        <w:spacing w:line="280" w:lineRule="atLeast"/>
        <w:ind w:left="360" w:hanging="360"/>
        <w:rPr>
          <w:rFonts w:cs="Arial"/>
        </w:rPr>
      </w:pPr>
      <w:bookmarkStart w:id="52" w:name="_Toc446332409"/>
      <w:r w:rsidRPr="00BC6222">
        <w:rPr>
          <w:rFonts w:cs="Arial"/>
        </w:rPr>
        <w:t>Požadavky na prokázání splnění kvalifikace</w:t>
      </w:r>
      <w:bookmarkEnd w:id="50"/>
      <w:bookmarkEnd w:id="51"/>
      <w:bookmarkEnd w:id="52"/>
    </w:p>
    <w:p w:rsidR="005557BD" w:rsidRDefault="005557BD" w:rsidP="00834A3E">
      <w:pPr>
        <w:tabs>
          <w:tab w:val="left" w:pos="284"/>
        </w:tabs>
        <w:spacing w:line="280" w:lineRule="atLeast"/>
        <w:ind w:left="284"/>
        <w:jc w:val="both"/>
      </w:pPr>
      <w:bookmarkStart w:id="53" w:name="_Toc260777487"/>
      <w:bookmarkStart w:id="54" w:name="_Toc266797546"/>
      <w:r w:rsidRPr="009876B9">
        <w:t>Zadavatel požaduje</w:t>
      </w:r>
      <w:r w:rsidR="00834A3E">
        <w:t xml:space="preserve"> dle § 51 odst. 1 zákona</w:t>
      </w:r>
      <w:r w:rsidRPr="009876B9">
        <w:t xml:space="preserve"> po uchazečích předložení dokladů a informací k prokázání splnění kvalifikace. Požadavky zadavatele na prokázání splnění kvalifikace jsou stanoveny v </w:t>
      </w:r>
      <w:r w:rsidRPr="00834A3E">
        <w:rPr>
          <w:u w:val="single"/>
        </w:rPr>
        <w:t>P</w:t>
      </w:r>
      <w:r w:rsidR="000C5D5E" w:rsidRPr="00834A3E">
        <w:rPr>
          <w:u w:val="single"/>
        </w:rPr>
        <w:t xml:space="preserve">říloze č. </w:t>
      </w:r>
      <w:r w:rsidR="00735DF9">
        <w:rPr>
          <w:u w:val="single"/>
        </w:rPr>
        <w:t>3</w:t>
      </w:r>
      <w:r w:rsidR="00834A3E">
        <w:t xml:space="preserve"> této zadávací dokumentace – </w:t>
      </w:r>
      <w:r w:rsidR="00834A3E" w:rsidRPr="00834A3E">
        <w:rPr>
          <w:i/>
        </w:rPr>
        <w:t>Kvalifikační dokumentace</w:t>
      </w:r>
      <w:r w:rsidR="00834A3E">
        <w:t>.</w:t>
      </w: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A11A6A" w:rsidRPr="00A11A6A" w:rsidRDefault="00A11A6A" w:rsidP="00A11A6A">
      <w:pPr>
        <w:pStyle w:val="Nadpis1"/>
        <w:tabs>
          <w:tab w:val="clear" w:pos="792"/>
          <w:tab w:val="num" w:pos="360"/>
        </w:tabs>
        <w:spacing w:line="280" w:lineRule="atLeast"/>
        <w:ind w:left="360" w:hanging="360"/>
        <w:rPr>
          <w:rFonts w:cs="Arial"/>
        </w:rPr>
      </w:pPr>
      <w:bookmarkStart w:id="55" w:name="_Toc260777486"/>
      <w:bookmarkStart w:id="56" w:name="_Toc266797545"/>
      <w:bookmarkStart w:id="57" w:name="_Toc446332410"/>
      <w:r w:rsidRPr="00A11A6A">
        <w:rPr>
          <w:rFonts w:cs="Arial"/>
        </w:rPr>
        <w:lastRenderedPageBreak/>
        <w:t xml:space="preserve">Požadavky na zpracování nabídkové ceny </w:t>
      </w:r>
      <w:bookmarkEnd w:id="55"/>
      <w:bookmarkEnd w:id="56"/>
      <w:r>
        <w:rPr>
          <w:rFonts w:cs="Arial"/>
        </w:rPr>
        <w:t>a platební podmínky</w:t>
      </w:r>
      <w:bookmarkEnd w:id="57"/>
    </w:p>
    <w:p w:rsidR="00A11A6A" w:rsidRPr="00865DFB" w:rsidRDefault="00A11A6A"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8" w:name="_Toc446332411"/>
      <w:r w:rsidRPr="00865DFB">
        <w:rPr>
          <w:szCs w:val="22"/>
        </w:rPr>
        <w:t>Základní cenová ujednání</w:t>
      </w:r>
      <w:bookmarkEnd w:id="58"/>
    </w:p>
    <w:p w:rsidR="00A11A6A" w:rsidRDefault="00A11A6A" w:rsidP="00865DFB">
      <w:pPr>
        <w:keepNext/>
        <w:spacing w:after="120" w:line="280" w:lineRule="atLeast"/>
        <w:ind w:left="567"/>
        <w:jc w:val="both"/>
      </w:pPr>
      <w:r w:rsidRPr="00BC6222">
        <w:rPr>
          <w:b/>
          <w:bCs/>
        </w:rPr>
        <w:t>Nabídkovou cenou</w:t>
      </w:r>
      <w:r w:rsidRPr="00BC6222">
        <w:t xml:space="preserve"> se rozumí soubor cen za jednotku té které služby uvedené v tabulce, která</w:t>
      </w:r>
      <w:r>
        <w:t xml:space="preserve"> tvoří </w:t>
      </w:r>
      <w:r>
        <w:rPr>
          <w:u w:val="single"/>
        </w:rPr>
        <w:t>Příloh</w:t>
      </w:r>
      <w:r w:rsidRPr="005557BD">
        <w:rPr>
          <w:u w:val="single"/>
        </w:rPr>
        <w:t>u č. 1</w:t>
      </w:r>
      <w:r w:rsidRPr="005557BD">
        <w:t xml:space="preserve"> této zadávací dokumentace</w:t>
      </w:r>
      <w:r>
        <w:t xml:space="preserve"> - </w:t>
      </w:r>
      <w:r w:rsidRPr="00834A3E">
        <w:rPr>
          <w:rFonts w:eastAsia="Arial Unicode MS"/>
          <w:i/>
          <w:noProof w:val="0"/>
        </w:rPr>
        <w:t>Položkový rozpočet vč. objemů služeb</w:t>
      </w:r>
      <w:r w:rsidRPr="005557BD">
        <w:t>.</w:t>
      </w:r>
      <w:r w:rsidRPr="00BC6222">
        <w:t xml:space="preserve"> </w:t>
      </w:r>
    </w:p>
    <w:p w:rsidR="00A11A6A" w:rsidRPr="00BC6222" w:rsidRDefault="00A11A6A" w:rsidP="00865DFB">
      <w:pPr>
        <w:keepNext/>
        <w:spacing w:after="120" w:line="280" w:lineRule="atLeast"/>
        <w:ind w:left="567"/>
        <w:jc w:val="both"/>
      </w:pPr>
      <w:r w:rsidRPr="00BC6222">
        <w:t>Pro</w:t>
      </w:r>
      <w:r>
        <w:t> </w:t>
      </w:r>
      <w:r w:rsidRPr="00BC6222">
        <w:t xml:space="preserve">účely vyhodnocení nabídek je z nabídkové ceny dopočtena </w:t>
      </w:r>
      <w:r w:rsidRPr="00BC6222">
        <w:rPr>
          <w:bCs/>
        </w:rPr>
        <w:t>modelová nabídková cena</w:t>
      </w:r>
      <w:r w:rsidRPr="00BC6222">
        <w:t xml:space="preserve"> za</w:t>
      </w:r>
      <w:r w:rsidR="00CF58FD">
        <w:t> </w:t>
      </w:r>
      <w:r w:rsidRPr="00BC6222">
        <w:t xml:space="preserve">celou dobu plnění předmětu veřejné zakázky, tj. dobu </w:t>
      </w:r>
      <w:r>
        <w:rPr>
          <w:b/>
        </w:rPr>
        <w:t>48</w:t>
      </w:r>
      <w:r w:rsidRPr="00BC6222">
        <w:rPr>
          <w:b/>
        </w:rPr>
        <w:t xml:space="preserve"> měsíců.</w:t>
      </w:r>
    </w:p>
    <w:p w:rsidR="00A11A6A" w:rsidRDefault="00A11A6A" w:rsidP="00865DFB">
      <w:pPr>
        <w:spacing w:after="120" w:line="280" w:lineRule="atLeast"/>
        <w:ind w:left="567"/>
        <w:jc w:val="both"/>
      </w:pPr>
      <w:r>
        <w:rPr>
          <w:b/>
        </w:rPr>
        <w:t>U</w:t>
      </w:r>
      <w:r w:rsidRPr="00834A3E">
        <w:rPr>
          <w:b/>
        </w:rPr>
        <w:t>chazeč</w:t>
      </w:r>
      <w:r>
        <w:rPr>
          <w:b/>
        </w:rPr>
        <w:t xml:space="preserve"> je povinen závazně použít</w:t>
      </w:r>
      <w:r w:rsidRPr="00834A3E">
        <w:rPr>
          <w:b/>
        </w:rPr>
        <w:t xml:space="preserve"> při zpracování nabídkové ceny tabulku</w:t>
      </w:r>
      <w:r w:rsidRPr="00CF58FD">
        <w:t xml:space="preserve">, která je </w:t>
      </w:r>
      <w:r w:rsidRPr="00CF58FD">
        <w:rPr>
          <w:bCs/>
          <w:u w:val="single"/>
        </w:rPr>
        <w:t>Přílohou č. 1</w:t>
      </w:r>
      <w:r w:rsidRPr="00CF58FD">
        <w:t xml:space="preserve"> této zadávací dokumentace - </w:t>
      </w:r>
      <w:r w:rsidRPr="00CF58FD">
        <w:rPr>
          <w:i/>
        </w:rPr>
        <w:t>Položkový rozpočet vč. objemů služeb</w:t>
      </w:r>
      <w:r>
        <w:t xml:space="preserve"> a tabulku doplněnou o</w:t>
      </w:r>
      <w:r w:rsidR="0073067E">
        <w:t> </w:t>
      </w:r>
      <w:r>
        <w:t xml:space="preserve">nabídkové ceny </w:t>
      </w:r>
      <w:r w:rsidRPr="005352F1">
        <w:rPr>
          <w:b/>
          <w:u w:val="single"/>
        </w:rPr>
        <w:t xml:space="preserve">předložit v rámci své nabídky jako přílohu č. 2 </w:t>
      </w:r>
      <w:r>
        <w:rPr>
          <w:b/>
          <w:u w:val="single"/>
        </w:rPr>
        <w:t xml:space="preserve">závazného návrhu </w:t>
      </w:r>
      <w:r w:rsidRPr="005352F1">
        <w:rPr>
          <w:b/>
          <w:u w:val="single"/>
        </w:rPr>
        <w:t>rámcové smlouvy</w:t>
      </w:r>
      <w:r>
        <w:t xml:space="preserve">, jehož vzor tvoří </w:t>
      </w:r>
      <w:r w:rsidRPr="005352F1">
        <w:rPr>
          <w:u w:val="single"/>
        </w:rPr>
        <w:t xml:space="preserve">Přílohu č. </w:t>
      </w:r>
      <w:r w:rsidR="00735DF9">
        <w:rPr>
          <w:u w:val="single"/>
        </w:rPr>
        <w:t>2</w:t>
      </w:r>
      <w:r>
        <w:t xml:space="preserve"> této zadávací dokumentace - </w:t>
      </w:r>
      <w:r w:rsidRPr="00CA3241">
        <w:rPr>
          <w:i/>
        </w:rPr>
        <w:t xml:space="preserve">Návrh rámcové smlouvy (závazný vzor). </w:t>
      </w:r>
    </w:p>
    <w:p w:rsidR="00A11A6A" w:rsidRDefault="00A11A6A" w:rsidP="00865DFB">
      <w:pPr>
        <w:spacing w:after="120" w:line="280" w:lineRule="atLeast"/>
        <w:ind w:left="567"/>
        <w:jc w:val="both"/>
      </w:pPr>
      <w:r w:rsidRPr="0098243E">
        <w:t xml:space="preserve">Uchazeč je povinen </w:t>
      </w:r>
      <w:r>
        <w:t>do</w:t>
      </w:r>
      <w:r w:rsidRPr="0098243E">
        <w:t xml:space="preserve">plnit </w:t>
      </w:r>
      <w:r>
        <w:t xml:space="preserve">ceny za veškeré položky uvedené v  </w:t>
      </w:r>
      <w:r w:rsidRPr="0098243E">
        <w:t>tabul</w:t>
      </w:r>
      <w:r>
        <w:t xml:space="preserve">ce </w:t>
      </w:r>
      <w:r w:rsidRPr="00834A3E">
        <w:rPr>
          <w:u w:val="single"/>
        </w:rPr>
        <w:t>Přílohy č. 1</w:t>
      </w:r>
      <w:r>
        <w:t xml:space="preserve"> této zadávací dokumentace - </w:t>
      </w:r>
      <w:r w:rsidRPr="00834A3E">
        <w:rPr>
          <w:i/>
        </w:rPr>
        <w:t>Položkový rozpočet vč. objemů služe</w:t>
      </w:r>
      <w:r>
        <w:rPr>
          <w:i/>
        </w:rPr>
        <w:t>b</w:t>
      </w:r>
      <w:r w:rsidRPr="0098243E">
        <w:t>, resp. uvést jednotkové ceny</w:t>
      </w:r>
      <w:r>
        <w:t xml:space="preserve"> </w:t>
      </w:r>
      <w:r w:rsidRPr="0098243E">
        <w:t>za</w:t>
      </w:r>
      <w:r>
        <w:t xml:space="preserve"> požadované služby </w:t>
      </w:r>
      <w:r w:rsidRPr="0098243E">
        <w:t xml:space="preserve">dle specifikace uvedené v bodu 3.1 této zadávací dokumentace, </w:t>
      </w:r>
      <w:r>
        <w:t>a to </w:t>
      </w:r>
      <w:r w:rsidRPr="0098243E">
        <w:t>s ohledem na</w:t>
      </w:r>
      <w:r>
        <w:t> </w:t>
      </w:r>
      <w:r w:rsidRPr="0098243E">
        <w:t>předpokládaný rozsah odběru</w:t>
      </w:r>
      <w:r>
        <w:t xml:space="preserve"> daných služeb. </w:t>
      </w:r>
      <w:r w:rsidRPr="007C68E1">
        <w:t>Uchazeč je povinen stanovit nabídkové ceny za</w:t>
      </w:r>
      <w:r>
        <w:t> </w:t>
      </w:r>
      <w:r w:rsidRPr="007C68E1">
        <w:t>jednotlivé služby s přesností na dvě desetinná místa (maximálně na úrovni haléřů).</w:t>
      </w:r>
      <w:r>
        <w:t xml:space="preserve"> </w:t>
      </w:r>
    </w:p>
    <w:p w:rsidR="00A11A6A" w:rsidRDefault="00A11A6A" w:rsidP="00865DFB">
      <w:pPr>
        <w:spacing w:after="120" w:line="280" w:lineRule="atLeast"/>
        <w:ind w:left="567"/>
        <w:jc w:val="both"/>
      </w:pPr>
      <w:r w:rsidRPr="00834A3E">
        <w:t>V jednotkových cenách nabízených uchazečem musí být zahrnuty veškeré náklady související s</w:t>
      </w:r>
      <w:r>
        <w:t> poskytovanými službami,</w:t>
      </w:r>
      <w:r w:rsidRPr="00834A3E">
        <w:t xml:space="preserve"> </w:t>
      </w:r>
      <w:r w:rsidRPr="00BC6222">
        <w:t>případné náklady či poplatky a další výdaje, které při </w:t>
      </w:r>
      <w:r>
        <w:t>realizaci plnění veřejné</w:t>
      </w:r>
      <w:r w:rsidRPr="00BC6222">
        <w:t xml:space="preserve"> zakázky</w:t>
      </w:r>
      <w:r>
        <w:t xml:space="preserve"> a dané služby</w:t>
      </w:r>
      <w:r w:rsidRPr="00BC6222">
        <w:t xml:space="preserve"> vzniknou nebo mohou vzniknout.</w:t>
      </w:r>
    </w:p>
    <w:p w:rsidR="00A11A6A" w:rsidRDefault="00A11A6A" w:rsidP="00865DFB">
      <w:pPr>
        <w:spacing w:after="120" w:line="280" w:lineRule="atLeast"/>
        <w:ind w:left="567"/>
        <w:jc w:val="both"/>
      </w:pPr>
      <w:r w:rsidRPr="00BC6222">
        <w:t>Jednotkové ceny uvedené v</w:t>
      </w:r>
      <w:r>
        <w:t xml:space="preserve"> tabulce </w:t>
      </w:r>
      <w:r w:rsidRPr="00834A3E">
        <w:rPr>
          <w:u w:val="single"/>
        </w:rPr>
        <w:t>Přílohy č. 1</w:t>
      </w:r>
      <w:r>
        <w:t xml:space="preserve"> této zadávací dokumentace - </w:t>
      </w:r>
      <w:r w:rsidRPr="00834A3E">
        <w:rPr>
          <w:i/>
        </w:rPr>
        <w:t>Položkový rozpočet vč.</w:t>
      </w:r>
      <w:r>
        <w:rPr>
          <w:i/>
        </w:rPr>
        <w:t> </w:t>
      </w:r>
      <w:r w:rsidRPr="00834A3E">
        <w:rPr>
          <w:i/>
        </w:rPr>
        <w:t>objemů služe</w:t>
      </w:r>
      <w:r>
        <w:rPr>
          <w:i/>
        </w:rPr>
        <w:t>b</w:t>
      </w:r>
      <w:r w:rsidRPr="00BC6222">
        <w:t xml:space="preserve"> </w:t>
      </w:r>
      <w:r>
        <w:t>budou</w:t>
      </w:r>
      <w:r w:rsidRPr="00BC6222">
        <w:t xml:space="preserve"> stanoveny jako ceny závazné, nejvýše přípustné a nepřekročitelné</w:t>
      </w:r>
      <w:r>
        <w:t>.</w:t>
      </w:r>
      <w:r w:rsidRPr="00BC6222">
        <w:t xml:space="preserve"> </w:t>
      </w:r>
    </w:p>
    <w:p w:rsidR="00A11A6A" w:rsidRDefault="00A11A6A" w:rsidP="00865DFB">
      <w:pPr>
        <w:spacing w:after="120" w:line="280" w:lineRule="atLeast"/>
        <w:ind w:left="567"/>
        <w:jc w:val="both"/>
      </w:pPr>
      <w:r>
        <w:t>Celková n</w:t>
      </w:r>
      <w:r w:rsidRPr="00BC6222">
        <w:t xml:space="preserve">abídková cena </w:t>
      </w:r>
      <w:r>
        <w:t>musí být</w:t>
      </w:r>
      <w:r w:rsidRPr="00BC6222">
        <w:t xml:space="preserve"> uvedena v</w:t>
      </w:r>
      <w:r>
        <w:t xml:space="preserve"> Kč a </w:t>
      </w:r>
      <w:r w:rsidRPr="00BC6222">
        <w:t>ve členění: na</w:t>
      </w:r>
      <w:r>
        <w:t>bídková cena bez DPH</w:t>
      </w:r>
      <w:r w:rsidRPr="00BC6222">
        <w:t>, samostatně DPH (sazby DPH ve vztahu k předmě</w:t>
      </w:r>
      <w:r>
        <w:t xml:space="preserve">tu plnění veřejné zakázky uvede </w:t>
      </w:r>
      <w:r w:rsidRPr="00834A3E">
        <w:t>uchazeč) a </w:t>
      </w:r>
      <w:r>
        <w:t xml:space="preserve">celková </w:t>
      </w:r>
      <w:r w:rsidRPr="00834A3E">
        <w:t>nabídková cena včetně DPH.</w:t>
      </w:r>
      <w:r>
        <w:t xml:space="preserve"> </w:t>
      </w:r>
      <w:r w:rsidRPr="00AC6B05">
        <w:rPr>
          <w:u w:val="single"/>
        </w:rPr>
        <w:t>Celková nabídková cena, tj. cena za dobu 48 měsíců bez DPH bude předmětem hodnocení nabídek</w:t>
      </w:r>
      <w:r w:rsidRPr="00834A3E">
        <w:t xml:space="preserve">. </w:t>
      </w:r>
    </w:p>
    <w:p w:rsidR="00A11A6A" w:rsidRDefault="00A11A6A" w:rsidP="00865DFB">
      <w:pPr>
        <w:spacing w:after="120" w:line="280" w:lineRule="atLeast"/>
        <w:ind w:left="567"/>
        <w:jc w:val="both"/>
        <w:rPr>
          <w:i/>
        </w:rPr>
      </w:pPr>
      <w:r w:rsidRPr="00834A3E">
        <w:t>V případě poskytnutí objemových slev zadavatel požaduje započtení těchto slev přímo do</w:t>
      </w:r>
      <w:r>
        <w:t> </w:t>
      </w:r>
      <w:r w:rsidRPr="00834A3E">
        <w:t>nabídkových cen za jednotlivých služby uvedené v</w:t>
      </w:r>
      <w:r>
        <w:t xml:space="preserve"> tabulce</w:t>
      </w:r>
      <w:r w:rsidRPr="00834A3E">
        <w:t xml:space="preserve"> </w:t>
      </w:r>
      <w:r>
        <w:rPr>
          <w:u w:val="single"/>
        </w:rPr>
        <w:t>Přílohy</w:t>
      </w:r>
      <w:r w:rsidRPr="00834A3E">
        <w:rPr>
          <w:u w:val="single"/>
        </w:rPr>
        <w:t xml:space="preserve"> č. 1</w:t>
      </w:r>
      <w:r w:rsidRPr="00834A3E">
        <w:t xml:space="preserve"> této zadávací dokumentace - </w:t>
      </w:r>
      <w:r w:rsidRPr="00834A3E">
        <w:rPr>
          <w:i/>
        </w:rPr>
        <w:t>Položkový rozpočet vč. objemů služeb.</w:t>
      </w:r>
    </w:p>
    <w:p w:rsidR="00A11A6A" w:rsidRDefault="00A11A6A" w:rsidP="00865DFB">
      <w:pPr>
        <w:spacing w:after="120" w:line="280" w:lineRule="atLeast"/>
        <w:ind w:left="567"/>
        <w:jc w:val="both"/>
      </w:pPr>
      <w:r w:rsidRPr="00EA3AA7">
        <w:t>Uchazeči jsou povinni vyplnit všechna předem u</w:t>
      </w:r>
      <w:r>
        <w:t>rčená a žlutě odlišená (označená</w:t>
      </w:r>
      <w:r w:rsidRPr="00EA3AA7">
        <w:t xml:space="preserve"> jako „</w:t>
      </w:r>
      <w:r w:rsidRPr="005352F1">
        <w:rPr>
          <w:highlight w:val="yellow"/>
        </w:rPr>
        <w:t>[</w:t>
      </w:r>
      <w:r w:rsidRPr="00EA3AA7">
        <w:rPr>
          <w:highlight w:val="yellow"/>
        </w:rPr>
        <w:t>DOPLNÍ UCHAZEČ</w:t>
      </w:r>
      <w:r w:rsidRPr="00EA3AA7">
        <w:t>]“) pole</w:t>
      </w:r>
      <w:r>
        <w:t xml:space="preserve"> tabulky obsažená</w:t>
      </w:r>
      <w:r w:rsidRPr="00EA3AA7">
        <w:t xml:space="preserve"> v </w:t>
      </w:r>
      <w:r w:rsidRPr="00EA3AA7">
        <w:rPr>
          <w:u w:val="single"/>
        </w:rPr>
        <w:t>Příloze č. 1</w:t>
      </w:r>
      <w:r w:rsidRPr="00EA3AA7">
        <w:t xml:space="preserve"> této zadávací dokumentace - </w:t>
      </w:r>
      <w:r w:rsidRPr="00EA3AA7">
        <w:rPr>
          <w:i/>
        </w:rPr>
        <w:t>Položkový rozpočet vč. objemů služeb.</w:t>
      </w:r>
      <w:r w:rsidRPr="00EA3AA7">
        <w:t xml:space="preserve"> Uchazeč není oprávněn provádět v tabulce žádné další úpravy, změny či</w:t>
      </w:r>
      <w:r>
        <w:t> </w:t>
      </w:r>
      <w:r w:rsidRPr="00EA3AA7">
        <w:t>doplnění, nad rámec výše uvedeného doplnění jednotlivých, zadavatelem předem určených polí tabulky.</w:t>
      </w:r>
    </w:p>
    <w:p w:rsidR="007B494C" w:rsidRPr="00EA3AA7" w:rsidRDefault="007B494C" w:rsidP="00865DFB">
      <w:pPr>
        <w:spacing w:after="120" w:line="280" w:lineRule="atLeast"/>
        <w:ind w:left="567"/>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9" w:name="_Toc446332412"/>
      <w:r w:rsidRPr="00865DFB">
        <w:rPr>
          <w:szCs w:val="22"/>
        </w:rPr>
        <w:t>Podmínky změny nabídkové ceny</w:t>
      </w:r>
      <w:bookmarkEnd w:id="59"/>
    </w:p>
    <w:p w:rsidR="00A11A6A" w:rsidRDefault="00A11A6A" w:rsidP="00865DFB">
      <w:pPr>
        <w:widowControl w:val="0"/>
        <w:autoSpaceDE w:val="0"/>
        <w:autoSpaceDN w:val="0"/>
        <w:adjustRightInd w:val="0"/>
        <w:spacing w:line="280" w:lineRule="atLeast"/>
        <w:ind w:left="567"/>
        <w:jc w:val="both"/>
      </w:pPr>
      <w:r>
        <w:t>Nabídkové ceny</w:t>
      </w:r>
      <w:r w:rsidRPr="00BC6222">
        <w:t xml:space="preserve"> za</w:t>
      </w:r>
      <w:r>
        <w:t xml:space="preserve"> jednotky</w:t>
      </w:r>
      <w:r w:rsidRPr="00BC6222">
        <w:t xml:space="preserve">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 </w:t>
      </w:r>
      <w:r w:rsidRPr="00EA3AA7">
        <w:rPr>
          <w:i/>
        </w:rPr>
        <w:t>Položkový rozpočet vč. objemů služeb</w:t>
      </w:r>
      <w:r w:rsidRPr="00EA3AA7">
        <w:t>,</w:t>
      </w:r>
      <w:r>
        <w:t xml:space="preserve"> mo</w:t>
      </w:r>
      <w:r w:rsidR="0004269D">
        <w:t>h</w:t>
      </w:r>
      <w:r>
        <w:t>ou být měněny</w:t>
      </w:r>
      <w:r w:rsidRPr="00BC6222">
        <w:t xml:space="preserve"> pouze v</w:t>
      </w:r>
      <w:r>
        <w:t> </w:t>
      </w:r>
      <w:r w:rsidRPr="00BC6222">
        <w:t>s</w:t>
      </w:r>
      <w:r>
        <w:t>ouvislosti se změnou sazeb DPH a v příp</w:t>
      </w:r>
      <w:r w:rsidR="0004269D">
        <w:t>a</w:t>
      </w:r>
      <w:r>
        <w:t>dě jejich snížení dále na základě dohody poskytovatele daných služeb a zadavatele (objednatele).</w:t>
      </w:r>
    </w:p>
    <w:p w:rsidR="00A11A6A" w:rsidRDefault="00A11A6A" w:rsidP="00865DFB">
      <w:pPr>
        <w:widowControl w:val="0"/>
        <w:autoSpaceDE w:val="0"/>
        <w:autoSpaceDN w:val="0"/>
        <w:adjustRightInd w:val="0"/>
        <w:spacing w:line="280" w:lineRule="atLeast"/>
        <w:ind w:left="567"/>
        <w:jc w:val="both"/>
      </w:pPr>
    </w:p>
    <w:p w:rsidR="00C824BD" w:rsidRDefault="00C824BD" w:rsidP="00865DFB">
      <w:pPr>
        <w:widowControl w:val="0"/>
        <w:autoSpaceDE w:val="0"/>
        <w:autoSpaceDN w:val="0"/>
        <w:adjustRightInd w:val="0"/>
        <w:spacing w:line="280" w:lineRule="atLeast"/>
        <w:ind w:left="567"/>
        <w:jc w:val="both"/>
      </w:pPr>
    </w:p>
    <w:p w:rsidR="00A11A6A" w:rsidRDefault="00A11A6A" w:rsidP="00865DFB">
      <w:pPr>
        <w:widowControl w:val="0"/>
        <w:autoSpaceDE w:val="0"/>
        <w:autoSpaceDN w:val="0"/>
        <w:adjustRightInd w:val="0"/>
        <w:spacing w:line="280" w:lineRule="atLeast"/>
        <w:ind w:left="567"/>
        <w:jc w:val="both"/>
      </w:pPr>
      <w:r w:rsidRPr="00BC6222">
        <w:lastRenderedPageBreak/>
        <w:t xml:space="preserve">Z jakýchkoliv jiných důvodů nesmí být po dobu </w:t>
      </w:r>
      <w:r>
        <w:t>platnosti a </w:t>
      </w:r>
      <w:r w:rsidRPr="00BC6222">
        <w:t xml:space="preserve">účinnosti </w:t>
      </w:r>
      <w:r>
        <w:t xml:space="preserve">rámcové </w:t>
      </w:r>
      <w:r w:rsidRPr="00BC6222">
        <w:t xml:space="preserve">smlouvy </w:t>
      </w:r>
      <w:r>
        <w:t xml:space="preserve">na plnění veřejné zakázky (resp. dílčích smluv) </w:t>
      </w:r>
      <w:r w:rsidRPr="00BC6222">
        <w:t>nabídková cena za</w:t>
      </w:r>
      <w:r>
        <w:t> </w:t>
      </w:r>
      <w:r w:rsidRPr="00BC6222">
        <w:t>danou jednotku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w:t>
      </w:r>
      <w:r w:rsidRPr="00BC6222">
        <w:t>měněna.</w:t>
      </w:r>
    </w:p>
    <w:p w:rsidR="00A11A6A" w:rsidRPr="00865DFB" w:rsidRDefault="00A11A6A" w:rsidP="00865DFB">
      <w:pPr>
        <w:pStyle w:val="Nadpis2"/>
        <w:keepNext w:val="0"/>
        <w:widowControl w:val="0"/>
        <w:numPr>
          <w:ilvl w:val="0"/>
          <w:numId w:val="0"/>
        </w:numPr>
        <w:tabs>
          <w:tab w:val="left" w:pos="0"/>
        </w:tabs>
        <w:overflowPunct/>
        <w:adjustRightInd/>
        <w:spacing w:before="120" w:line="280" w:lineRule="atLeast"/>
        <w:textAlignment w:val="auto"/>
        <w:rPr>
          <w:szCs w:val="22"/>
        </w:rPr>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60" w:name="_Toc446332413"/>
      <w:bookmarkStart w:id="61" w:name="_Toc260777488"/>
      <w:bookmarkStart w:id="62" w:name="_Toc266797547"/>
      <w:r w:rsidRPr="00865DFB">
        <w:rPr>
          <w:szCs w:val="22"/>
        </w:rPr>
        <w:t>Požadavky na Varianty Nabídek</w:t>
      </w:r>
      <w:bookmarkEnd w:id="60"/>
      <w:r w:rsidRPr="00865DFB">
        <w:rPr>
          <w:szCs w:val="22"/>
        </w:rPr>
        <w:t xml:space="preserve"> </w:t>
      </w:r>
    </w:p>
    <w:p w:rsidR="00A11A6A" w:rsidRDefault="00A11A6A" w:rsidP="00865DFB">
      <w:pPr>
        <w:spacing w:line="280" w:lineRule="atLeast"/>
        <w:ind w:left="567"/>
        <w:jc w:val="both"/>
      </w:pPr>
      <w:r>
        <w:t xml:space="preserve">Zadavatel nepřipouští varianty nabídek </w:t>
      </w:r>
      <w:r w:rsidRPr="00BC6222">
        <w:t>dle § 70 zákona.</w:t>
      </w:r>
    </w:p>
    <w:p w:rsidR="00A11A6A" w:rsidRDefault="00A11A6A" w:rsidP="00A11A6A">
      <w:pPr>
        <w:spacing w:line="280" w:lineRule="atLeast"/>
        <w:ind w:left="360"/>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63" w:name="_Toc260777489"/>
      <w:bookmarkStart w:id="64" w:name="_Toc266797548"/>
      <w:bookmarkStart w:id="65" w:name="_Toc446332414"/>
      <w:bookmarkEnd w:id="61"/>
      <w:bookmarkEnd w:id="62"/>
      <w:r w:rsidRPr="00865DFB">
        <w:rPr>
          <w:szCs w:val="22"/>
        </w:rPr>
        <w:t>Návrh rámcové smlouvy, obchodní a Platební podmínky</w:t>
      </w:r>
      <w:bookmarkEnd w:id="63"/>
      <w:bookmarkEnd w:id="64"/>
      <w:bookmarkEnd w:id="65"/>
    </w:p>
    <w:p w:rsidR="00A11A6A" w:rsidRPr="009B5D44" w:rsidRDefault="00A11A6A" w:rsidP="00865DFB">
      <w:pPr>
        <w:pStyle w:val="Zkladntext"/>
        <w:spacing w:line="280" w:lineRule="atLeast"/>
        <w:ind w:left="567"/>
        <w:rPr>
          <w:rFonts w:cs="Arial"/>
          <w:sz w:val="20"/>
        </w:rPr>
      </w:pPr>
      <w:r w:rsidRPr="009B5D44">
        <w:rPr>
          <w:rFonts w:cs="Arial"/>
          <w:sz w:val="20"/>
        </w:rPr>
        <w:t>Uchazeč je povi</w:t>
      </w:r>
      <w:r>
        <w:rPr>
          <w:rFonts w:cs="Arial"/>
          <w:sz w:val="20"/>
        </w:rPr>
        <w:t>nen předložit v nabídce jediný n</w:t>
      </w:r>
      <w:r w:rsidRPr="009B5D44">
        <w:rPr>
          <w:rFonts w:cs="Arial"/>
          <w:sz w:val="20"/>
        </w:rPr>
        <w:t xml:space="preserve">ávrh </w:t>
      </w:r>
      <w:r>
        <w:rPr>
          <w:rFonts w:cs="Arial"/>
          <w:sz w:val="20"/>
        </w:rPr>
        <w:t xml:space="preserve">rámcové </w:t>
      </w:r>
      <w:r w:rsidRPr="009B5D44">
        <w:rPr>
          <w:rFonts w:cs="Arial"/>
          <w:sz w:val="20"/>
        </w:rPr>
        <w:t>smlouvy, a to na celý předmět plnění veřejné z</w:t>
      </w:r>
      <w:r>
        <w:rPr>
          <w:rFonts w:cs="Arial"/>
          <w:sz w:val="20"/>
        </w:rPr>
        <w:t xml:space="preserve">akázky. K tomuto účelu využije závazný vzor návrhu rámcové smlouvy, který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9B5D44">
        <w:rPr>
          <w:rFonts w:cs="Arial"/>
          <w:i/>
          <w:sz w:val="20"/>
        </w:rPr>
        <w:t xml:space="preserve">Návrh </w:t>
      </w:r>
      <w:r>
        <w:rPr>
          <w:rFonts w:cs="Arial"/>
          <w:i/>
          <w:sz w:val="20"/>
        </w:rPr>
        <w:t xml:space="preserve">rámcové </w:t>
      </w:r>
      <w:r w:rsidRPr="009B5D44">
        <w:rPr>
          <w:rFonts w:cs="Arial"/>
          <w:i/>
          <w:sz w:val="20"/>
        </w:rPr>
        <w:t>smlouvy (závazný vzor</w:t>
      </w:r>
      <w:r>
        <w:rPr>
          <w:rFonts w:cs="Arial"/>
          <w:sz w:val="20"/>
        </w:rPr>
        <w:t>)</w:t>
      </w:r>
      <w:r w:rsidRPr="009B5D44">
        <w:rPr>
          <w:rFonts w:cs="Arial"/>
          <w:sz w:val="20"/>
        </w:rPr>
        <w:t>.</w:t>
      </w:r>
    </w:p>
    <w:p w:rsidR="00A11A6A" w:rsidRDefault="00A11A6A" w:rsidP="00865DFB">
      <w:pPr>
        <w:pStyle w:val="Zkladntext"/>
        <w:spacing w:line="280" w:lineRule="atLeast"/>
        <w:ind w:left="567"/>
        <w:rPr>
          <w:rFonts w:cs="Arial"/>
          <w:sz w:val="20"/>
        </w:rPr>
      </w:pPr>
      <w:r w:rsidRPr="009B5D44">
        <w:rPr>
          <w:rFonts w:cs="Arial"/>
          <w:sz w:val="20"/>
        </w:rPr>
        <w:t>Uchazeč není oprávněn činit změ</w:t>
      </w:r>
      <w:r>
        <w:rPr>
          <w:rFonts w:cs="Arial"/>
          <w:sz w:val="20"/>
        </w:rPr>
        <w:t>ny či doplnění z</w:t>
      </w:r>
      <w:r w:rsidRPr="009B5D44">
        <w:rPr>
          <w:rFonts w:cs="Arial"/>
          <w:sz w:val="20"/>
        </w:rPr>
        <w:t xml:space="preserve">ávazného vzoru </w:t>
      </w:r>
      <w:r>
        <w:rPr>
          <w:rFonts w:cs="Arial"/>
          <w:sz w:val="20"/>
        </w:rPr>
        <w:t>návrhu</w:t>
      </w:r>
      <w:r w:rsidRPr="009B5D44">
        <w:rPr>
          <w:rFonts w:cs="Arial"/>
          <w:sz w:val="20"/>
        </w:rPr>
        <w:t xml:space="preserve"> </w:t>
      </w:r>
      <w:r>
        <w:rPr>
          <w:rFonts w:cs="Arial"/>
          <w:sz w:val="20"/>
        </w:rPr>
        <w:t xml:space="preserve">rámcové </w:t>
      </w:r>
      <w:r w:rsidRPr="009B5D44">
        <w:rPr>
          <w:rFonts w:cs="Arial"/>
          <w:sz w:val="20"/>
        </w:rPr>
        <w:t>smlouvy, vyjma údajů, u</w:t>
      </w:r>
      <w:r>
        <w:rPr>
          <w:rFonts w:cs="Arial"/>
          <w:sz w:val="20"/>
        </w:rPr>
        <w:t> </w:t>
      </w:r>
      <w:r w:rsidRPr="009B5D44">
        <w:rPr>
          <w:rFonts w:cs="Arial"/>
          <w:sz w:val="20"/>
        </w:rPr>
        <w:t>nichž vyplývá z jejich obs</w:t>
      </w:r>
      <w:r>
        <w:rPr>
          <w:rFonts w:cs="Arial"/>
          <w:sz w:val="20"/>
        </w:rPr>
        <w:t>ahu povinnost doplnění (označených</w:t>
      </w:r>
      <w:r w:rsidRPr="009B5D44">
        <w:rPr>
          <w:rFonts w:cs="Arial"/>
          <w:sz w:val="20"/>
        </w:rPr>
        <w:t xml:space="preserve"> jako „</w:t>
      </w:r>
      <w:r w:rsidRPr="003A2595">
        <w:rPr>
          <w:rFonts w:cs="Arial"/>
          <w:sz w:val="20"/>
          <w:highlight w:val="yellow"/>
        </w:rPr>
        <w:t>[</w:t>
      </w:r>
      <w:r w:rsidRPr="009B5D44">
        <w:rPr>
          <w:rFonts w:cs="Arial"/>
          <w:sz w:val="20"/>
          <w:highlight w:val="yellow"/>
        </w:rPr>
        <w:t>DOPLNÍ UCHAZEČ</w:t>
      </w:r>
      <w:r w:rsidRPr="009B5D44">
        <w:rPr>
          <w:rFonts w:cs="Arial"/>
          <w:sz w:val="20"/>
        </w:rPr>
        <w:t xml:space="preserve">]“). </w:t>
      </w:r>
    </w:p>
    <w:p w:rsidR="00A11A6A" w:rsidRPr="009B5D44" w:rsidRDefault="00A11A6A" w:rsidP="00865DFB">
      <w:pPr>
        <w:pStyle w:val="Zkladntext"/>
        <w:spacing w:line="280" w:lineRule="atLeast"/>
        <w:ind w:left="567"/>
        <w:rPr>
          <w:rFonts w:cs="Arial"/>
          <w:sz w:val="20"/>
        </w:rPr>
      </w:pPr>
      <w:r w:rsidRPr="009B5D44">
        <w:rPr>
          <w:rFonts w:cs="Arial"/>
          <w:sz w:val="20"/>
        </w:rPr>
        <w:t>V</w:t>
      </w:r>
      <w:r>
        <w:rPr>
          <w:rFonts w:cs="Arial"/>
          <w:sz w:val="20"/>
        </w:rPr>
        <w:t> </w:t>
      </w:r>
      <w:r w:rsidRPr="009B5D44">
        <w:rPr>
          <w:rFonts w:cs="Arial"/>
          <w:sz w:val="20"/>
        </w:rPr>
        <w:t>případě nabídky podávané společně několika dodavateli je uch</w:t>
      </w:r>
      <w:r>
        <w:rPr>
          <w:rFonts w:cs="Arial"/>
          <w:sz w:val="20"/>
        </w:rPr>
        <w:t>azeč oprávněn měnit či doplnit z</w:t>
      </w:r>
      <w:r w:rsidRPr="009B5D44">
        <w:rPr>
          <w:rFonts w:cs="Arial"/>
          <w:sz w:val="20"/>
        </w:rPr>
        <w:t xml:space="preserve">ávazný vzor </w:t>
      </w:r>
      <w:r>
        <w:rPr>
          <w:rFonts w:cs="Arial"/>
          <w:sz w:val="20"/>
        </w:rPr>
        <w:t xml:space="preserve">návrh rámcové </w:t>
      </w:r>
      <w:r w:rsidRPr="009B5D44">
        <w:rPr>
          <w:rFonts w:cs="Arial"/>
          <w:sz w:val="20"/>
        </w:rPr>
        <w:t>smlouvy pouze s ohledem na tuto skutečnost. Obdobně v případě, že</w:t>
      </w:r>
      <w:r>
        <w:rPr>
          <w:rFonts w:cs="Arial"/>
          <w:sz w:val="20"/>
        </w:rPr>
        <w:t> </w:t>
      </w:r>
      <w:r w:rsidRPr="009B5D44">
        <w:rPr>
          <w:rFonts w:cs="Arial"/>
          <w:sz w:val="20"/>
        </w:rPr>
        <w:t>je uchazeč fyzickou osobou, zohlední tuto sku</w:t>
      </w:r>
      <w:r>
        <w:rPr>
          <w:rFonts w:cs="Arial"/>
          <w:sz w:val="20"/>
        </w:rPr>
        <w:t>tečnost v relevantních částech z</w:t>
      </w:r>
      <w:r w:rsidRPr="009B5D44">
        <w:rPr>
          <w:rFonts w:cs="Arial"/>
          <w:sz w:val="20"/>
        </w:rPr>
        <w:t xml:space="preserve">ávazného vzoru </w:t>
      </w:r>
      <w:r>
        <w:rPr>
          <w:rFonts w:cs="Arial"/>
          <w:sz w:val="20"/>
        </w:rPr>
        <w:t xml:space="preserve">návrhu rámcové </w:t>
      </w:r>
      <w:r w:rsidRPr="009B5D44">
        <w:rPr>
          <w:rFonts w:cs="Arial"/>
          <w:sz w:val="20"/>
        </w:rPr>
        <w:t>smlouvy.</w:t>
      </w:r>
    </w:p>
    <w:p w:rsidR="00A11A6A" w:rsidRPr="009B5D44" w:rsidRDefault="00A11A6A" w:rsidP="00865DFB">
      <w:pPr>
        <w:pStyle w:val="Zkladntext"/>
        <w:spacing w:line="280" w:lineRule="atLeast"/>
        <w:ind w:left="567"/>
        <w:rPr>
          <w:rFonts w:cs="Arial"/>
          <w:sz w:val="20"/>
        </w:rPr>
      </w:pPr>
      <w:r>
        <w:rPr>
          <w:rFonts w:cs="Arial"/>
          <w:sz w:val="20"/>
        </w:rPr>
        <w:t xml:space="preserve">Návrh rámcové </w:t>
      </w:r>
      <w:r w:rsidRPr="009B5D44">
        <w:rPr>
          <w:rFonts w:cs="Arial"/>
          <w:sz w:val="20"/>
        </w:rPr>
        <w:t xml:space="preserve">smlouvy musí být ze strany uchazeče podepsán osobou oprávněnou zastupovat uchazeče (statutárním orgánem nebo osobou k tomu statutárním orgánem zmocněnou v souladu se způsobem </w:t>
      </w:r>
      <w:r w:rsidRPr="00870230">
        <w:rPr>
          <w:rFonts w:cs="Arial"/>
          <w:sz w:val="20"/>
        </w:rPr>
        <w:t xml:space="preserve">zastupování uchazeče; je vhodné, aby součástí nabídky uchazeče byl originál </w:t>
      </w:r>
      <w:r w:rsidRPr="00870230">
        <w:rPr>
          <w:sz w:val="20"/>
        </w:rPr>
        <w:t>dokladů nebo úředně ověřených listin prokazujících</w:t>
      </w:r>
      <w:r>
        <w:rPr>
          <w:sz w:val="20"/>
        </w:rPr>
        <w:t xml:space="preserve"> dané</w:t>
      </w:r>
      <w:r w:rsidRPr="00870230">
        <w:rPr>
          <w:sz w:val="20"/>
        </w:rPr>
        <w:t xml:space="preserve"> oprávnění</w:t>
      </w:r>
      <w:r>
        <w:rPr>
          <w:rFonts w:cs="Arial"/>
          <w:sz w:val="20"/>
        </w:rPr>
        <w:t>).</w:t>
      </w:r>
      <w:r w:rsidRPr="009B5D44">
        <w:rPr>
          <w:rFonts w:cs="Arial"/>
          <w:sz w:val="20"/>
        </w:rPr>
        <w:t xml:space="preserve"> </w:t>
      </w:r>
    </w:p>
    <w:p w:rsidR="00A11A6A" w:rsidRDefault="00A11A6A" w:rsidP="00865DFB">
      <w:pPr>
        <w:pStyle w:val="Zkladntext"/>
        <w:spacing w:line="280" w:lineRule="atLeast"/>
        <w:ind w:left="567"/>
      </w:pPr>
      <w:r w:rsidRPr="009B5D44">
        <w:rPr>
          <w:rFonts w:cs="Arial"/>
          <w:sz w:val="20"/>
        </w:rPr>
        <w:t>Závazné platební a ob</w:t>
      </w:r>
      <w:r>
        <w:rPr>
          <w:rFonts w:cs="Arial"/>
          <w:sz w:val="20"/>
        </w:rPr>
        <w:t>chodní podmínky jsou uvedeny v z</w:t>
      </w:r>
      <w:r w:rsidRPr="009B5D44">
        <w:rPr>
          <w:rFonts w:cs="Arial"/>
          <w:sz w:val="20"/>
        </w:rPr>
        <w:t>áva</w:t>
      </w:r>
      <w:r>
        <w:rPr>
          <w:rFonts w:cs="Arial"/>
          <w:sz w:val="20"/>
        </w:rPr>
        <w:t>zném vzoru návrhu rámcové</w:t>
      </w:r>
      <w:r w:rsidRPr="009B5D44">
        <w:rPr>
          <w:rFonts w:cs="Arial"/>
          <w:sz w:val="20"/>
        </w:rPr>
        <w:t xml:space="preserve"> smlouvy, který</w:t>
      </w:r>
      <w:r>
        <w:rPr>
          <w:rFonts w:cs="Arial"/>
          <w:sz w:val="20"/>
        </w:rPr>
        <w:t xml:space="preserve">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5352F1">
        <w:rPr>
          <w:rFonts w:cs="Arial"/>
          <w:i/>
          <w:sz w:val="20"/>
        </w:rPr>
        <w:t>Návrh rámcové smlouvy (závazný vzor).</w:t>
      </w:r>
      <w:r w:rsidRPr="00C96D67">
        <w:t xml:space="preserve"> </w:t>
      </w:r>
    </w:p>
    <w:p w:rsidR="00A11A6A" w:rsidRDefault="00A11A6A" w:rsidP="00865DFB">
      <w:pPr>
        <w:pStyle w:val="Zkladntext"/>
        <w:spacing w:line="280" w:lineRule="atLeast"/>
        <w:ind w:left="567"/>
        <w:rPr>
          <w:rFonts w:cs="Arial"/>
          <w:sz w:val="20"/>
        </w:rPr>
      </w:pPr>
      <w:r w:rsidRPr="00C96D67">
        <w:rPr>
          <w:rFonts w:cs="Arial"/>
          <w:sz w:val="20"/>
          <w:u w:val="single"/>
        </w:rPr>
        <w:t>Smlouva s vybraným uchazečem</w:t>
      </w:r>
      <w:r>
        <w:rPr>
          <w:rFonts w:cs="Arial"/>
          <w:sz w:val="20"/>
          <w:u w:val="single"/>
        </w:rPr>
        <w:t xml:space="preserve"> bude obsahovat aktualizovanou P</w:t>
      </w:r>
      <w:r w:rsidR="00735DF9">
        <w:rPr>
          <w:rFonts w:cs="Arial"/>
          <w:sz w:val="20"/>
          <w:u w:val="single"/>
        </w:rPr>
        <w:t>řílohu č. 2</w:t>
      </w:r>
      <w:r w:rsidRPr="00C96D67">
        <w:rPr>
          <w:rFonts w:cs="Arial"/>
          <w:sz w:val="20"/>
          <w:u w:val="single"/>
        </w:rPr>
        <w:t xml:space="preserve"> </w:t>
      </w:r>
      <w:r w:rsidR="00F04919">
        <w:rPr>
          <w:rFonts w:cs="Arial"/>
          <w:sz w:val="20"/>
          <w:u w:val="single"/>
        </w:rPr>
        <w:t xml:space="preserve">(resp. její přílohu č. 3) </w:t>
      </w:r>
      <w:r w:rsidRPr="00C96D67">
        <w:rPr>
          <w:rFonts w:cs="Arial"/>
          <w:sz w:val="20"/>
          <w:u w:val="single"/>
        </w:rPr>
        <w:t xml:space="preserve">podle </w:t>
      </w:r>
      <w:proofErr w:type="spellStart"/>
      <w:r w:rsidRPr="00C96D67">
        <w:rPr>
          <w:rFonts w:cs="Arial"/>
          <w:sz w:val="20"/>
          <w:u w:val="single"/>
        </w:rPr>
        <w:t>vysoutěžených</w:t>
      </w:r>
      <w:proofErr w:type="spellEnd"/>
      <w:r w:rsidRPr="00C96D67">
        <w:rPr>
          <w:rFonts w:cs="Arial"/>
          <w:sz w:val="20"/>
          <w:u w:val="single"/>
        </w:rPr>
        <w:t xml:space="preserve"> hodnot jednotkových cen dosažených v rámci výsledku elektronické aukce.</w:t>
      </w:r>
    </w:p>
    <w:p w:rsidR="00C96D67" w:rsidRDefault="00C96D67" w:rsidP="00C96D67">
      <w:pPr>
        <w:pStyle w:val="Nadpis1"/>
        <w:tabs>
          <w:tab w:val="clear" w:pos="792"/>
          <w:tab w:val="num" w:pos="426"/>
        </w:tabs>
        <w:ind w:hanging="792"/>
      </w:pPr>
      <w:bookmarkStart w:id="66" w:name="_Toc405980330"/>
      <w:bookmarkStart w:id="67" w:name="_Toc446332415"/>
      <w:r w:rsidRPr="00C96D67">
        <w:t>Posouzení a hodnocení nabídek</w:t>
      </w:r>
      <w:bookmarkEnd w:id="66"/>
      <w:bookmarkEnd w:id="67"/>
    </w:p>
    <w:p w:rsidR="00361C20" w:rsidRDefault="00361C20" w:rsidP="00361C20">
      <w:pPr>
        <w:spacing w:before="240" w:after="240" w:line="280" w:lineRule="atLeast"/>
        <w:ind w:left="425"/>
        <w:jc w:val="both"/>
        <w:rPr>
          <w:rFonts w:eastAsia="Arial Unicode MS"/>
        </w:rPr>
      </w:pPr>
      <w:bookmarkStart w:id="68" w:name="_Toc260777490"/>
      <w:bookmarkStart w:id="69" w:name="_Toc266797549"/>
      <w:bookmarkEnd w:id="53"/>
      <w:bookmarkEnd w:id="54"/>
      <w:r>
        <w:rPr>
          <w:rFonts w:eastAsia="Arial Unicode MS"/>
        </w:rPr>
        <w:t xml:space="preserve">Posouzení a předběžné hodnocení nabídek provede zadavatelem pověřená hodnotící komise (dále „komise“). Komise po provedení procesu otevírání obálek s nabídkami doručenými ve lhůtě pro podání nabídek zahájí posouzení a předběžné hodnocení nabídek. Komise nejdříve posoudí nabídky z hlediska splnění formálních a věcných požadavků zadavatele vymezených v zadávacích podmínkách veřejné zakázky a zákona. </w:t>
      </w:r>
    </w:p>
    <w:p w:rsidR="00361C20" w:rsidRDefault="00361C20" w:rsidP="00361C20">
      <w:pPr>
        <w:spacing w:before="240" w:after="240" w:line="280" w:lineRule="atLeast"/>
        <w:ind w:left="425"/>
        <w:jc w:val="both"/>
        <w:rPr>
          <w:rFonts w:eastAsia="Arial Unicode MS"/>
        </w:rPr>
      </w:pPr>
      <w:r>
        <w:rPr>
          <w:rFonts w:eastAsia="Arial Unicode MS"/>
        </w:rPr>
        <w:t xml:space="preserve">Po posouzení nabídek komise provede předběžné hodnocení nabídek dle základního hodnotícího kritéria uvedeného níže. O posouzení a předběžném hodnocení nabídek komise pořídí Zprávu o posouzení a předběžném hodnocení nabídek („Zpráva“). </w:t>
      </w:r>
    </w:p>
    <w:p w:rsidR="00361C20" w:rsidRDefault="00361C20" w:rsidP="00361C20">
      <w:pPr>
        <w:spacing w:line="280" w:lineRule="atLeast"/>
        <w:ind w:left="425"/>
        <w:jc w:val="both"/>
        <w:rPr>
          <w:noProof w:val="0"/>
          <w:sz w:val="22"/>
          <w:szCs w:val="22"/>
        </w:rPr>
      </w:pPr>
      <w:r>
        <w:rPr>
          <w:rFonts w:eastAsia="Arial Unicode MS"/>
          <w:b/>
        </w:rPr>
        <w:t>Základním hodnotícím kritériem je v souladu s § 78 odst. 1 písm. b) zákona nejnižší nabídková cena.</w:t>
      </w:r>
      <w:r>
        <w:rPr>
          <w:noProof w:val="0"/>
          <w:sz w:val="22"/>
          <w:szCs w:val="22"/>
        </w:rPr>
        <w:t xml:space="preserve"> </w:t>
      </w:r>
    </w:p>
    <w:p w:rsidR="00361C20" w:rsidRDefault="00361C20" w:rsidP="00361C20">
      <w:pPr>
        <w:tabs>
          <w:tab w:val="left" w:pos="360"/>
          <w:tab w:val="left" w:pos="993"/>
          <w:tab w:val="left" w:pos="1276"/>
          <w:tab w:val="left" w:pos="2748"/>
          <w:tab w:val="left" w:pos="3664"/>
          <w:tab w:val="left" w:pos="450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80" w:lineRule="atLeast"/>
        <w:ind w:left="426"/>
        <w:jc w:val="both"/>
        <w:rPr>
          <w:rFonts w:eastAsia="Arial Unicode MS"/>
          <w:noProof w:val="0"/>
        </w:rPr>
      </w:pPr>
      <w:r>
        <w:rPr>
          <w:rFonts w:eastAsia="Arial Unicode MS"/>
          <w:noProof w:val="0"/>
        </w:rPr>
        <w:lastRenderedPageBreak/>
        <w:t>Předběžné hodnocení nabídek provede komise tak, že porovná celkové nabídkové ceny uchazečů stanovené v souladu s kapitolou 6 této zadávací dokumentace (modelový příklad dle zadavatelem předpokládaného rozsahu odběru služeb) a stanoví pořadí úspěšnosti uchazečů, přičemž jako nejvýhodnější nabídka bude předběžně vyhodnocena ta s nejnižší celkovou nabídkovou cenou (za předpokládaný rozsah odběru služeb) v Kč bez DPH za celou dobu plnění, tj. za období 48 měsíců.</w:t>
      </w:r>
    </w:p>
    <w:p w:rsidR="00361C20" w:rsidRDefault="00361C20" w:rsidP="00361C20">
      <w:pPr>
        <w:spacing w:before="240" w:after="240" w:line="280" w:lineRule="atLeast"/>
        <w:ind w:left="425"/>
        <w:jc w:val="both"/>
        <w:rPr>
          <w:rFonts w:eastAsia="Arial Unicode MS"/>
        </w:rPr>
      </w:pPr>
      <w:r>
        <w:rPr>
          <w:rFonts w:eastAsia="Arial Unicode MS"/>
        </w:rPr>
        <w:t>Uchazeč není oprávněn podmínit jím navrhované údaje, které jsou předmětem předběžného hodnocení, další podmínkou. Podmínění nebo uvedení několika rozdílných hodnot údajů, které jsou předmětem předběžného hodnocení, bude důvodem pro vyřazení nabídky uchazeče a jeho vyloučení z další účasti v zadávacím řízení.</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70" w:name="_Toc405980331"/>
      <w:bookmarkStart w:id="71" w:name="_Toc446332416"/>
      <w:r>
        <w:rPr>
          <w:szCs w:val="22"/>
        </w:rPr>
        <w:t>Způsob hodnocení nabídek</w:t>
      </w:r>
      <w:bookmarkEnd w:id="70"/>
      <w:bookmarkEnd w:id="71"/>
    </w:p>
    <w:p w:rsidR="00361C20" w:rsidRDefault="00361C20" w:rsidP="00361C20">
      <w:pPr>
        <w:spacing w:before="240" w:after="240" w:line="280" w:lineRule="atLeast"/>
        <w:ind w:left="567"/>
        <w:jc w:val="both"/>
        <w:rPr>
          <w:rFonts w:eastAsia="Arial Unicode MS"/>
        </w:rPr>
      </w:pPr>
      <w:r>
        <w:rPr>
          <w:rFonts w:eastAsia="Arial Unicode MS"/>
        </w:rPr>
        <w:t xml:space="preserve">Hodnocení nabídek bude provedeno v souladu s §§ 96 a 97 zákona prostřednictvím elektronické aukce, ve které aukčními hodnotami budou jednotkové nabídkové ceny (v Kč bez DPH) za jednotlivé druhy služeb v souladu s </w:t>
      </w:r>
      <w:r w:rsidRPr="006455CE">
        <w:rPr>
          <w:rFonts w:eastAsia="Arial Unicode MS"/>
          <w:u w:val="single"/>
        </w:rPr>
        <w:t>Přílohou č. 1</w:t>
      </w:r>
      <w:r>
        <w:rPr>
          <w:rFonts w:eastAsia="Arial Unicode MS"/>
        </w:rPr>
        <w:t xml:space="preserve"> této zadávací dokumentace – </w:t>
      </w:r>
      <w:r>
        <w:rPr>
          <w:rFonts w:eastAsia="Arial Unicode MS"/>
          <w:i/>
        </w:rPr>
        <w:t>Položkový rozpočet vč. objemu služeb</w:t>
      </w:r>
      <w:r>
        <w:rPr>
          <w:rFonts w:eastAsia="Arial Unicode MS"/>
        </w:rPr>
        <w:t>.</w:t>
      </w:r>
    </w:p>
    <w:p w:rsidR="00361C20" w:rsidRDefault="00361C20" w:rsidP="00361C20">
      <w:pPr>
        <w:spacing w:before="240" w:after="240" w:line="280" w:lineRule="atLeast"/>
        <w:ind w:left="567"/>
        <w:jc w:val="both"/>
        <w:rPr>
          <w:rFonts w:eastAsia="Arial Unicode MS"/>
        </w:rPr>
      </w:pPr>
      <w:r>
        <w:rPr>
          <w:rFonts w:eastAsia="Arial Unicode MS"/>
          <w:noProof w:val="0"/>
        </w:rPr>
        <w:t xml:space="preserve">Systém hodnocení nabídek je založen na automatizovaném porovnání výsledných cen nabídek, které vycházejí z aukčních hodnot zadaných uchazeči, a jsou souhrnnými cenovými údaji </w:t>
      </w:r>
      <w:r>
        <w:rPr>
          <w:rFonts w:eastAsia="Arial Unicode MS"/>
          <w:noProof w:val="0"/>
        </w:rPr>
        <w:br/>
        <w:t xml:space="preserve">za zajištění veškerých zadavatelem požadovaných služeb v rozsahu předpokládaného plnění </w:t>
      </w:r>
      <w:r>
        <w:rPr>
          <w:rFonts w:eastAsia="Arial Unicode MS"/>
          <w:noProof w:val="0"/>
          <w:u w:val="single"/>
        </w:rPr>
        <w:t>za 48 měsíců</w:t>
      </w:r>
      <w:r>
        <w:rPr>
          <w:rFonts w:eastAsia="Arial Unicode MS"/>
          <w:noProof w:val="0"/>
        </w:rPr>
        <w:t>. Na základě hodnot výsledných nabídkových cen, resp. výsledné celkové nabídkové ceny komise stanoví pořadí úspěšnosti uchazečů, přičemž jako nejvýhodnější nabídka bude vyhodnocena ta, která dosáhla nejnižší hodnoty celkové nabídkové ceny v Kč bez DPH.</w:t>
      </w:r>
    </w:p>
    <w:p w:rsidR="00361C20" w:rsidRDefault="00361C20" w:rsidP="00361C20">
      <w:pPr>
        <w:spacing w:before="240" w:after="240" w:line="280" w:lineRule="atLeast"/>
        <w:ind w:left="567"/>
        <w:jc w:val="both"/>
        <w:rPr>
          <w:rFonts w:eastAsia="Arial Unicode MS"/>
          <w:noProof w:val="0"/>
        </w:rPr>
      </w:pPr>
      <w:r>
        <w:rPr>
          <w:rFonts w:eastAsia="Arial Unicode MS"/>
          <w:noProof w:val="0"/>
        </w:rPr>
        <w:t>Výsledné jednotkové nabídkové ceny budou následně z</w:t>
      </w:r>
      <w:r w:rsidR="00F04919">
        <w:rPr>
          <w:rFonts w:eastAsia="Arial Unicode MS"/>
          <w:noProof w:val="0"/>
        </w:rPr>
        <w:t>adavatelem doplněny do tabulky p</w:t>
      </w:r>
      <w:r>
        <w:rPr>
          <w:rFonts w:eastAsia="Arial Unicode MS"/>
          <w:noProof w:val="0"/>
        </w:rPr>
        <w:t xml:space="preserve">řílohy č. 3 závazného návrhu rámcové smlouvy – </w:t>
      </w:r>
      <w:r w:rsidRPr="00A73CC7">
        <w:rPr>
          <w:rFonts w:eastAsia="Arial Unicode MS"/>
          <w:b/>
          <w:noProof w:val="0"/>
        </w:rPr>
        <w:t>Specifikace cen</w:t>
      </w:r>
      <w:r>
        <w:rPr>
          <w:rFonts w:eastAsia="Arial Unicode MS"/>
          <w:noProof w:val="0"/>
        </w:rPr>
        <w:t xml:space="preserve"> a automaticky bude dopočítána</w:t>
      </w:r>
      <w:r>
        <w:t xml:space="preserve"> </w:t>
      </w:r>
      <w:r>
        <w:rPr>
          <w:rFonts w:eastAsia="Arial Unicode MS"/>
          <w:noProof w:val="0"/>
        </w:rPr>
        <w:t>výsledná nabídková cena za zajištění veškerých zadavatelem požadovaných služeb v rozsahu předpokládaného plnění za 1 měsíc a rovněž za celou dobu plnění, tj. 48 měsíců.</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72" w:name="_Toc292187157"/>
      <w:bookmarkStart w:id="73" w:name="_Toc405980332"/>
      <w:bookmarkStart w:id="74" w:name="_Toc446332417"/>
      <w:r>
        <w:rPr>
          <w:szCs w:val="22"/>
        </w:rPr>
        <w:t>Průběh elektronické aukce</w:t>
      </w:r>
      <w:bookmarkEnd w:id="72"/>
      <w:r>
        <w:rPr>
          <w:szCs w:val="22"/>
        </w:rPr>
        <w:t xml:space="preserve"> – hodnocení nabídek</w:t>
      </w:r>
      <w:bookmarkEnd w:id="73"/>
      <w:bookmarkEnd w:id="74"/>
    </w:p>
    <w:p w:rsidR="00361C20" w:rsidRDefault="00361C20" w:rsidP="00361C20">
      <w:pPr>
        <w:spacing w:before="240" w:after="240" w:line="280" w:lineRule="atLeast"/>
        <w:ind w:left="567"/>
        <w:jc w:val="both"/>
        <w:rPr>
          <w:rFonts w:eastAsia="Arial Unicode MS"/>
        </w:rPr>
      </w:pPr>
      <w:r>
        <w:rPr>
          <w:rFonts w:eastAsia="Arial Unicode MS"/>
        </w:rPr>
        <w:t>Po předběžném hodnocení nabídek zadavatel vyzve všechny uchazeče, jejichž nabídka nebyla v rámci posouzení a předběžného hodnocení vyřazena, aby podali nové aukční hodnoty do elektronické aukce. V případě, že by měl být k podání nové aukční hodnoty vyzván pouze jediný uchazeč, elektronická aukce k hodnocení nabídky využita nebude.</w:t>
      </w:r>
    </w:p>
    <w:p w:rsidR="00361C20" w:rsidRDefault="00361C20" w:rsidP="00361C20">
      <w:pPr>
        <w:spacing w:before="240" w:after="240" w:line="280" w:lineRule="atLeast"/>
        <w:ind w:left="567"/>
        <w:jc w:val="both"/>
        <w:rPr>
          <w:rFonts w:eastAsia="Arial Unicode MS"/>
        </w:rPr>
      </w:pPr>
      <w:r>
        <w:rPr>
          <w:rFonts w:eastAsia="Arial Unicode MS"/>
        </w:rPr>
        <w:t xml:space="preserve">Výzva k podání nových aukčních hodnot (dále také jen „Výzva“) bude uchazečům zaslána elektronicky na </w:t>
      </w:r>
      <w:r>
        <w:rPr>
          <w:rFonts w:eastAsia="Arial Unicode MS"/>
          <w:b/>
        </w:rPr>
        <w:t>kontaktní e-mail uchazeče</w:t>
      </w:r>
      <w:r>
        <w:rPr>
          <w:rFonts w:eastAsia="Arial Unicode MS"/>
        </w:rPr>
        <w:t xml:space="preserve">, který je povinen uchazeč uvést ve své nabídce. Výzva bude odeslána uchazečům ve lhůtě </w:t>
      </w:r>
      <w:r>
        <w:rPr>
          <w:rFonts w:eastAsia="Arial Unicode MS"/>
          <w:u w:val="single"/>
        </w:rPr>
        <w:t>minimálně 5 pracovních dnů</w:t>
      </w:r>
      <w:r>
        <w:rPr>
          <w:rFonts w:eastAsia="Arial Unicode MS"/>
        </w:rPr>
        <w:t xml:space="preserve"> před zahájením elektronické aukce.</w:t>
      </w:r>
    </w:p>
    <w:p w:rsidR="00361C20" w:rsidRDefault="00361C20" w:rsidP="00361C20">
      <w:pPr>
        <w:spacing w:before="240" w:after="240" w:line="280" w:lineRule="atLeast"/>
        <w:ind w:left="567"/>
        <w:jc w:val="both"/>
        <w:rPr>
          <w:rFonts w:eastAsia="Arial Unicode MS"/>
        </w:rPr>
      </w:pPr>
      <w:r>
        <w:rPr>
          <w:rFonts w:eastAsia="Arial Unicode MS"/>
        </w:rPr>
        <w:t xml:space="preserve">Popis aukční síně tvoří </w:t>
      </w:r>
      <w:r>
        <w:rPr>
          <w:rFonts w:eastAsia="Arial Unicode MS"/>
          <w:u w:val="single"/>
        </w:rPr>
        <w:t xml:space="preserve">Přílohu č. </w:t>
      </w:r>
      <w:r w:rsidR="00735DF9">
        <w:rPr>
          <w:rFonts w:eastAsia="Arial Unicode MS"/>
          <w:u w:val="single"/>
        </w:rPr>
        <w:t>8</w:t>
      </w:r>
      <w:r>
        <w:rPr>
          <w:rFonts w:eastAsia="Arial Unicode MS"/>
        </w:rPr>
        <w:t xml:space="preserve"> této zadávací dokumentace – </w:t>
      </w:r>
      <w:r>
        <w:rPr>
          <w:rFonts w:eastAsia="Arial Unicode MS"/>
          <w:i/>
        </w:rPr>
        <w:t>Popis aukční síně</w:t>
      </w:r>
      <w:r>
        <w:rPr>
          <w:rFonts w:eastAsia="Arial Unicode MS"/>
        </w:rPr>
        <w:t>.</w:t>
      </w:r>
    </w:p>
    <w:p w:rsidR="00361C20" w:rsidRDefault="00361C20" w:rsidP="00361C20">
      <w:pPr>
        <w:spacing w:before="240" w:after="240" w:line="280" w:lineRule="atLeast"/>
        <w:ind w:left="567"/>
        <w:jc w:val="both"/>
        <w:rPr>
          <w:rFonts w:eastAsia="Arial Unicode MS"/>
        </w:rPr>
      </w:pPr>
      <w:r>
        <w:t xml:space="preserve">Výzva k podání nových aukčních hodnot bude v souladu se zákonem obsahovat podrobné informace o průběhu elektronické aukce, výsledku předběžného hodnocení příslušného uchazeče a matematický vzorec, který se při elektronické aukci použije pro určení automatických změn pořadí na základě podaných nových aukčních hodnot. </w:t>
      </w:r>
    </w:p>
    <w:p w:rsidR="00361C20" w:rsidRDefault="00361C20" w:rsidP="00361C20">
      <w:pPr>
        <w:spacing w:before="240" w:after="240" w:line="280" w:lineRule="atLeast"/>
        <w:ind w:left="567"/>
        <w:jc w:val="both"/>
        <w:rPr>
          <w:rFonts w:eastAsia="Arial Unicode MS"/>
        </w:rPr>
      </w:pPr>
      <w:r>
        <w:rPr>
          <w:iCs/>
        </w:rPr>
        <w:lastRenderedPageBreak/>
        <w:t>Nové aukční hodnoty budou automaticky vyhodnoceny na základě matematického vzorce způsobem, který byl použit i k předběžnému hodnocení nabídek (viz kapitola 6 této zadávací dokumentace), tzn.</w:t>
      </w:r>
      <w:r>
        <w:rPr>
          <w:rFonts w:cs="Times New Roman"/>
        </w:rPr>
        <w:t xml:space="preserve"> přepočet na ceny za předpokládaný odběr služeb pro období 48 měsíců v Kč bez DPH podle specifikace uvedené v bodu 3.1 této zadávací dokumentace. </w:t>
      </w:r>
      <w:r>
        <w:rPr>
          <w:iCs/>
        </w:rPr>
        <w:t xml:space="preserve">Takto získané hodnoty budou sečteny pro každou nabídku a stanoveno pořadí úspěšnosti uchazečů, přičemž jako nejvýhodnější nabídka bude vyhodnocena ta, která dosáhla nejniží celkové nabídkové ceny v Kč bez DPH. </w:t>
      </w:r>
    </w:p>
    <w:p w:rsidR="00361C20" w:rsidRDefault="00361C20" w:rsidP="00361C20">
      <w:pPr>
        <w:spacing w:before="240" w:after="240" w:line="280" w:lineRule="atLeast"/>
        <w:ind w:left="567"/>
        <w:jc w:val="both"/>
        <w:rPr>
          <w:iCs/>
        </w:rPr>
      </w:pPr>
      <w:r>
        <w:rPr>
          <w:iCs/>
        </w:rPr>
        <w:t xml:space="preserve">Aukční kolo e-aukce bude trvat 30 minut s tím, že pokud v posledních 5 minutách aukčního kola uchazeč změní aukční hodnotu své cenové nabídky, pak bude aukční kolo prodlouženo vždy o 5 minut. </w:t>
      </w:r>
      <w:r>
        <w:rPr>
          <w:b/>
          <w:bCs/>
          <w:iCs/>
        </w:rPr>
        <w:t xml:space="preserve">Minimální krok snížení aukční hodnoty je pro každou aukční hodnotu stanoven na 0,1 % poslední aukční hodnoty zadané uchazečem. </w:t>
      </w:r>
      <w:r>
        <w:rPr>
          <w:iCs/>
        </w:rPr>
        <w:t>Nejnižší možná hodnota je pro každou aukční hodnotu 0,01 (tj. 1 haléř</w:t>
      </w:r>
      <w:r>
        <w:rPr>
          <w:b/>
          <w:bCs/>
          <w:iCs/>
        </w:rPr>
        <w:t xml:space="preserve"> </w:t>
      </w:r>
      <w:r>
        <w:rPr>
          <w:iCs/>
        </w:rPr>
        <w:t xml:space="preserve">v případě nabídkových cen). </w:t>
      </w:r>
      <w:r>
        <w:rPr>
          <w:b/>
          <w:bCs/>
          <w:iCs/>
        </w:rPr>
        <w:t xml:space="preserve">Maximální krok snížení aukční hodnoty je </w:t>
      </w:r>
      <w:r>
        <w:rPr>
          <w:b/>
          <w:iCs/>
        </w:rPr>
        <w:t>v průběhu elektronické aukce 50 % aktuálně nejlepší poslední aukční hodnoty příslušné položky v aukční síni.</w:t>
      </w:r>
      <w:r>
        <w:rPr>
          <w:iCs/>
        </w:rPr>
        <w:t xml:space="preserve"> </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75" w:name="_Toc405980333"/>
      <w:bookmarkStart w:id="76" w:name="_Toc446332418"/>
      <w:r>
        <w:rPr>
          <w:szCs w:val="22"/>
        </w:rPr>
        <w:t>Informace, které budou uchazečům poskytnuty</w:t>
      </w:r>
      <w:bookmarkEnd w:id="75"/>
      <w:bookmarkEnd w:id="76"/>
    </w:p>
    <w:p w:rsidR="00361C20" w:rsidRDefault="00361C20" w:rsidP="00361C20">
      <w:pPr>
        <w:tabs>
          <w:tab w:val="left" w:pos="1080"/>
        </w:tabs>
        <w:spacing w:after="240" w:line="280" w:lineRule="atLeast"/>
        <w:ind w:left="567"/>
        <w:jc w:val="both"/>
      </w:pPr>
      <w:r>
        <w:t>Každému uchazeči budou kromě jeho aukční hodnoty poskytnuty informace o jeho momentálním pořadí. Své aukční hodnoty může uchazeč jen snižovat s ohledem na stanovený minimální a maximální krok (viz výše). Změna cenové nabídky směrem nahoru nebude systémem akceptována.</w:t>
      </w:r>
    </w:p>
    <w:p w:rsidR="00361C20" w:rsidRDefault="00361C20" w:rsidP="00361C20">
      <w:pPr>
        <w:tabs>
          <w:tab w:val="left" w:pos="1080"/>
        </w:tabs>
        <w:spacing w:after="120" w:line="280" w:lineRule="atLeast"/>
        <w:ind w:left="567"/>
        <w:jc w:val="both"/>
        <w:rPr>
          <w:i/>
          <w:iCs/>
          <w:u w:val="single"/>
        </w:rPr>
      </w:pPr>
      <w:r>
        <w:rPr>
          <w:color w:val="000000"/>
          <w:u w:val="single"/>
        </w:rPr>
        <w:t>Výzva k podání nových aukčních hodnot bude obsahovat</w:t>
      </w:r>
      <w:r>
        <w:rPr>
          <w:color w:val="000000"/>
        </w:rPr>
        <w:t xml:space="preserve">: </w:t>
      </w:r>
    </w:p>
    <w:p w:rsidR="00361C20" w:rsidRDefault="00361C20" w:rsidP="00361C20">
      <w:pPr>
        <w:numPr>
          <w:ilvl w:val="0"/>
          <w:numId w:val="28"/>
        </w:numPr>
        <w:spacing w:after="120" w:line="280" w:lineRule="atLeast"/>
        <w:ind w:left="1134" w:hanging="425"/>
        <w:jc w:val="both"/>
        <w:rPr>
          <w:color w:val="000000"/>
        </w:rPr>
      </w:pPr>
      <w:r>
        <w:rPr>
          <w:color w:val="000000"/>
        </w:rPr>
        <w:t xml:space="preserve">výsledek </w:t>
      </w:r>
      <w:r>
        <w:rPr>
          <w:bCs/>
        </w:rPr>
        <w:t>předběžného</w:t>
      </w:r>
      <w:r>
        <w:rPr>
          <w:color w:val="000000"/>
        </w:rPr>
        <w:t xml:space="preserve"> hodnocení nabídky uchazeče,</w:t>
      </w:r>
    </w:p>
    <w:p w:rsidR="00361C20" w:rsidRDefault="00361C20" w:rsidP="00361C20">
      <w:pPr>
        <w:numPr>
          <w:ilvl w:val="0"/>
          <w:numId w:val="28"/>
        </w:numPr>
        <w:spacing w:after="120" w:line="280" w:lineRule="atLeast"/>
        <w:ind w:left="1134" w:hanging="425"/>
        <w:jc w:val="both"/>
        <w:rPr>
          <w:color w:val="000000"/>
        </w:rPr>
      </w:pPr>
      <w:r>
        <w:rPr>
          <w:color w:val="000000"/>
        </w:rPr>
        <w:t>matematický vzorec, který se při elektronické aukci použije pro určení automatických změn pořadí na základě podaných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minimální a maximální rozdíly pro jednotlivá podání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termín konání e-aukce,</w:t>
      </w:r>
    </w:p>
    <w:p w:rsidR="00361C20" w:rsidRDefault="00361C20" w:rsidP="00361C20">
      <w:pPr>
        <w:numPr>
          <w:ilvl w:val="0"/>
          <w:numId w:val="28"/>
        </w:numPr>
        <w:spacing w:after="120" w:line="280" w:lineRule="atLeast"/>
        <w:ind w:left="1134" w:hanging="425"/>
        <w:jc w:val="both"/>
        <w:rPr>
          <w:color w:val="000000"/>
        </w:rPr>
      </w:pPr>
      <w:r>
        <w:rPr>
          <w:color w:val="000000"/>
        </w:rPr>
        <w:t>kontakt na administrátora e-aukce,</w:t>
      </w:r>
    </w:p>
    <w:p w:rsidR="00361C20" w:rsidRDefault="00361C20" w:rsidP="00361C20">
      <w:pPr>
        <w:numPr>
          <w:ilvl w:val="0"/>
          <w:numId w:val="28"/>
        </w:numPr>
        <w:spacing w:after="240" w:line="280" w:lineRule="atLeast"/>
        <w:ind w:left="1134" w:hanging="425"/>
        <w:jc w:val="both"/>
        <w:rPr>
          <w:color w:val="000000"/>
        </w:rPr>
      </w:pPr>
      <w:r>
        <w:rPr>
          <w:color w:val="000000"/>
        </w:rPr>
        <w:t>technické přístupy do e-aukce, tzn. přesná internetová adresa e-aukce, přístupové jméno a přístupové heslo uchazeče do e-aukce.</w:t>
      </w:r>
    </w:p>
    <w:p w:rsidR="00361C20" w:rsidRDefault="00361C20" w:rsidP="00361C20">
      <w:pPr>
        <w:widowControl w:val="0"/>
        <w:spacing w:before="120" w:after="240" w:line="280" w:lineRule="atLeast"/>
        <w:ind w:left="567"/>
        <w:jc w:val="both"/>
        <w:rPr>
          <w:noProof w:val="0"/>
        </w:rPr>
      </w:pPr>
      <w:r>
        <w:rPr>
          <w:noProof w:val="0"/>
        </w:rPr>
        <w:t xml:space="preserve">Od okamžiku rozeslání Výzvy k podání nových aukčních hodnot do doby zahájení aukčního kola e-aukce proběhne zadávací kolo, tzn., že zadavatel umožní přístup všem uchazečům do prostředí e-aukce, kde je možné si přímo v systému e-aukce vyzkoušet potřebné operace. </w:t>
      </w:r>
    </w:p>
    <w:p w:rsidR="00361C20" w:rsidRDefault="00361C20" w:rsidP="00361C20">
      <w:pPr>
        <w:widowControl w:val="0"/>
        <w:spacing w:before="120" w:after="240" w:line="280" w:lineRule="atLeast"/>
        <w:ind w:left="567"/>
        <w:jc w:val="both"/>
        <w:rPr>
          <w:noProof w:val="0"/>
        </w:rPr>
      </w:pPr>
      <w:r>
        <w:rPr>
          <w:noProof w:val="0"/>
        </w:rPr>
        <w:t>V průběhu zadávacího kola (a rovněž poté v případě ostrého kola) budou zadavatelem zadány hodnoty, které uchazeč uvedl v listinné či elektronické podobě, konkrétně v tabulce uvedené v </w:t>
      </w:r>
      <w:r>
        <w:rPr>
          <w:noProof w:val="0"/>
          <w:u w:val="single"/>
        </w:rPr>
        <w:t>Příloze č. 1</w:t>
      </w:r>
      <w:r>
        <w:rPr>
          <w:noProof w:val="0"/>
        </w:rPr>
        <w:t xml:space="preserve"> této zadávací dokumentace - </w:t>
      </w:r>
      <w:r>
        <w:rPr>
          <w:i/>
          <w:noProof w:val="0"/>
        </w:rPr>
        <w:t>Položkový rozpočet vč. objemů služeb</w:t>
      </w:r>
      <w:r>
        <w:rPr>
          <w:noProof w:val="0"/>
        </w:rPr>
        <w:t>. Bližší</w:t>
      </w:r>
      <w:r w:rsidR="00202366">
        <w:rPr>
          <w:noProof w:val="0"/>
        </w:rPr>
        <w:t> </w:t>
      </w:r>
      <w:r>
        <w:rPr>
          <w:noProof w:val="0"/>
        </w:rPr>
        <w:t>informace budou uvedeny ve Výzvě k podání nových aukčních hodnot).</w:t>
      </w:r>
    </w:p>
    <w:p w:rsidR="00361C20" w:rsidRDefault="00361C20" w:rsidP="00361C20">
      <w:pPr>
        <w:widowControl w:val="0"/>
        <w:spacing w:before="120" w:after="240" w:line="280" w:lineRule="atLeast"/>
        <w:ind w:left="567"/>
        <w:jc w:val="both"/>
        <w:rPr>
          <w:noProof w:val="0"/>
          <w:color w:val="000000"/>
        </w:rPr>
      </w:pPr>
      <w:r>
        <w:rPr>
          <w:noProof w:val="0"/>
          <w:color w:val="000000"/>
        </w:rPr>
        <w:t xml:space="preserve">V průběhu e-aukce bude zadavatel komunikovat s uchazeči výlučně prostředky elektronické komunikace, proto pro účast v elektronické aukci musí mít uchazeč přístup k internetu a internetový prohlížeč typu </w:t>
      </w:r>
      <w:proofErr w:type="spellStart"/>
      <w:r>
        <w:rPr>
          <w:noProof w:val="0"/>
          <w:color w:val="000000"/>
        </w:rPr>
        <w:t>Mozilla</w:t>
      </w:r>
      <w:proofErr w:type="spellEnd"/>
      <w:r>
        <w:rPr>
          <w:noProof w:val="0"/>
          <w:color w:val="000000"/>
        </w:rPr>
        <w:t xml:space="preserve"> </w:t>
      </w:r>
      <w:proofErr w:type="spellStart"/>
      <w:r>
        <w:rPr>
          <w:noProof w:val="0"/>
          <w:color w:val="000000"/>
        </w:rPr>
        <w:t>Firefox</w:t>
      </w:r>
      <w:proofErr w:type="spellEnd"/>
      <w:r>
        <w:rPr>
          <w:noProof w:val="0"/>
          <w:color w:val="000000"/>
        </w:rPr>
        <w:t xml:space="preserve"> 2.0 a vyšší nebo Microsoft Explorer verze do 7.0 a vyšší.</w:t>
      </w:r>
    </w:p>
    <w:p w:rsidR="00C824BD" w:rsidRDefault="00C824BD" w:rsidP="00361C20">
      <w:pPr>
        <w:widowControl w:val="0"/>
        <w:spacing w:before="120" w:after="240" w:line="280" w:lineRule="atLeast"/>
        <w:ind w:left="567"/>
        <w:jc w:val="both"/>
        <w:rPr>
          <w:noProof w:val="0"/>
        </w:rPr>
      </w:pPr>
    </w:p>
    <w:p w:rsidR="00361C20" w:rsidRDefault="00361C20" w:rsidP="00361C20">
      <w:pPr>
        <w:widowControl w:val="0"/>
        <w:spacing w:before="120" w:after="240" w:line="280" w:lineRule="atLeast"/>
        <w:ind w:left="567"/>
        <w:jc w:val="both"/>
        <w:rPr>
          <w:noProof w:val="0"/>
        </w:rPr>
      </w:pPr>
      <w:r>
        <w:rPr>
          <w:noProof w:val="0"/>
        </w:rPr>
        <w:lastRenderedPageBreak/>
        <w:t>Veškeré další informace k účasti v elektronické aukci nalezne uchazeč v systémovém dokumentu zadavatele (</w:t>
      </w:r>
      <w:r>
        <w:rPr>
          <w:noProof w:val="0"/>
          <w:u w:val="single"/>
        </w:rPr>
        <w:t xml:space="preserve">Příloha č. </w:t>
      </w:r>
      <w:r w:rsidR="00735DF9">
        <w:rPr>
          <w:noProof w:val="0"/>
          <w:u w:val="single"/>
        </w:rPr>
        <w:t>8</w:t>
      </w:r>
      <w:r>
        <w:rPr>
          <w:noProof w:val="0"/>
        </w:rPr>
        <w:t xml:space="preserve"> této zadávací dokumentace – </w:t>
      </w:r>
      <w:r>
        <w:rPr>
          <w:i/>
          <w:noProof w:val="0"/>
        </w:rPr>
        <w:t>Popis aukční síně</w:t>
      </w:r>
      <w:r>
        <w:rPr>
          <w:noProof w:val="0"/>
        </w:rPr>
        <w:t>) a Výzvě k podání nových aukčních hodnot. Dodržení podmínek  vymezených ve výše uvedených dokumentech je pro uchazeče závazné.</w:t>
      </w:r>
    </w:p>
    <w:p w:rsidR="00361C20" w:rsidRDefault="00361C20" w:rsidP="00361C20">
      <w:pPr>
        <w:widowControl w:val="0"/>
        <w:spacing w:before="120" w:after="240" w:line="280" w:lineRule="atLeast"/>
        <w:ind w:left="567"/>
        <w:jc w:val="both"/>
        <w:rPr>
          <w:noProof w:val="0"/>
        </w:rPr>
      </w:pPr>
      <w:r>
        <w:rPr>
          <w:noProof w:val="0"/>
        </w:rPr>
        <w:t>Z důvodu zachování zásady transparentnosti nebude zadavatel v průběhu zadávacího řízení zveřejňovat totožnost jednotlivých uchazečů, a to až do rozhodnutí o výběru nejvhodnější nabídky.</w:t>
      </w:r>
    </w:p>
    <w:p w:rsidR="00EE238C" w:rsidRPr="00BC6222" w:rsidRDefault="00EE238C" w:rsidP="008C4E59">
      <w:pPr>
        <w:pStyle w:val="Nadpis1"/>
        <w:tabs>
          <w:tab w:val="clear" w:pos="792"/>
          <w:tab w:val="num" w:pos="360"/>
        </w:tabs>
        <w:spacing w:line="280" w:lineRule="atLeast"/>
        <w:ind w:left="360" w:hanging="360"/>
        <w:rPr>
          <w:rFonts w:cs="Arial"/>
        </w:rPr>
      </w:pPr>
      <w:bookmarkStart w:id="77" w:name="_Toc446332419"/>
      <w:r w:rsidRPr="00BC6222">
        <w:rPr>
          <w:rFonts w:cs="Arial"/>
        </w:rPr>
        <w:t>Pokyny pro zpracování nabídky</w:t>
      </w:r>
      <w:bookmarkEnd w:id="68"/>
      <w:bookmarkEnd w:id="69"/>
      <w:bookmarkEnd w:id="77"/>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8" w:name="_Toc88553352"/>
      <w:bookmarkStart w:id="79" w:name="_Toc446332420"/>
      <w:r w:rsidRPr="00681CD6">
        <w:rPr>
          <w:szCs w:val="22"/>
        </w:rPr>
        <w:t>Forma písemného vyhotovení nabídky</w:t>
      </w:r>
      <w:bookmarkEnd w:id="78"/>
      <w:bookmarkEnd w:id="79"/>
    </w:p>
    <w:p w:rsidR="00CF58FD" w:rsidRPr="006D0CB1" w:rsidRDefault="009B5D44" w:rsidP="006D0CB1">
      <w:pPr>
        <w:numPr>
          <w:ilvl w:val="0"/>
          <w:numId w:val="23"/>
        </w:numPr>
        <w:spacing w:after="120" w:line="280" w:lineRule="atLeast"/>
        <w:ind w:left="851" w:hanging="284"/>
        <w:jc w:val="both"/>
        <w:rPr>
          <w:color w:val="000000"/>
        </w:rPr>
      </w:pPr>
      <w:r w:rsidRPr="006D0CB1">
        <w:rPr>
          <w:color w:val="000000"/>
        </w:rPr>
        <w:t xml:space="preserve">Uchazeč může podat pouze jednu nabídku.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Nabídka musí být podána v českém jazyce.</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předložené cizojazyčné úřední listiny či jiné doklady musí být doplněny úředně ověřeným českým překladem, není-li původním jazykem slovenský jazyk.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doklady nebo prohlášení, u nichž je požadován </w:t>
      </w:r>
      <w:r w:rsidRPr="006D0CB1">
        <w:rPr>
          <w:b/>
          <w:color w:val="000000"/>
        </w:rPr>
        <w:t>podpis uchazeče</w:t>
      </w:r>
      <w:r w:rsidRPr="006D0CB1">
        <w:rPr>
          <w:color w:val="000000"/>
        </w:rPr>
        <w:t>, musí být podepsány osobou oprávněnou zastupovat uchazeče s tím, že je vhodné, aby součástí nabídky uchazeče byl originál dokladů nebo úředně ověřených listin prokazujících dané oprávnění (např. jedná-li se o zmocněnce).</w:t>
      </w:r>
    </w:p>
    <w:p w:rsidR="006D0CB1"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Nabídka bude opatřena obsahem s uvedením čísel stránek u jednotlivých oddílů (kapitol) podle závazného obsahu a pořadí dokumentů, specifikovaného níže.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Všechny listy nabídky včetně příloh budou řádně očíslovány vzestupnou číselnou řadou počínající číslem 1.</w:t>
      </w:r>
      <w:r w:rsidR="006D0CB1" w:rsidRPr="006D0CB1">
        <w:rPr>
          <w:color w:val="000000"/>
        </w:rPr>
        <w:t xml:space="preserve"> Vkládá-li uchazeč do nabídky jako její součást některý samostatný celek (listinu), který má již listy očíslovány vlastní číselnou řadou, uchazeč zřetelně odlišně očísluje i všechny tyto listy znovu,v rámci nepřerušené číselné řady.</w:t>
      </w:r>
    </w:p>
    <w:p w:rsidR="00CF58FD" w:rsidRPr="00CF58FD" w:rsidRDefault="00CF58FD" w:rsidP="00CF58FD">
      <w:pPr>
        <w:tabs>
          <w:tab w:val="left" w:pos="851"/>
        </w:tabs>
        <w:spacing w:after="120" w:line="280" w:lineRule="atLeast"/>
        <w:jc w:val="both"/>
        <w:rPr>
          <w:b/>
          <w:u w:val="single"/>
        </w:rPr>
      </w:pPr>
      <w:r w:rsidRPr="00CF58FD">
        <w:rPr>
          <w:b/>
        </w:rPr>
        <w:tab/>
      </w:r>
      <w:r w:rsidR="00280B90">
        <w:rPr>
          <w:b/>
          <w:u w:val="single"/>
        </w:rPr>
        <w:t>Nabídky v lis</w:t>
      </w:r>
      <w:r w:rsidRPr="00CF58FD">
        <w:rPr>
          <w:b/>
          <w:u w:val="single"/>
        </w:rPr>
        <w:t>t</w:t>
      </w:r>
      <w:r w:rsidR="00280B90">
        <w:rPr>
          <w:b/>
          <w:u w:val="single"/>
        </w:rPr>
        <w:t>i</w:t>
      </w:r>
      <w:r w:rsidRPr="00CF58FD">
        <w:rPr>
          <w:b/>
          <w:u w:val="single"/>
        </w:rPr>
        <w:t>nné podobě</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Za účelem efektivní kontroly nabídek při otevírání obálek s nabídkami a následně při posouzení a hodnocení nabídek je vhodné, aby uchazeč</w:t>
      </w:r>
      <w:r w:rsidR="00EC0252" w:rsidRPr="006D0CB1">
        <w:rPr>
          <w:color w:val="000000"/>
        </w:rPr>
        <w:t xml:space="preserve">, který podává nabídku v listinné formě, </w:t>
      </w:r>
      <w:r w:rsidRPr="006D0CB1">
        <w:rPr>
          <w:color w:val="000000"/>
        </w:rPr>
        <w:t>předložil nabídku ve </w:t>
      </w:r>
      <w:r w:rsidR="00CF58FD" w:rsidRPr="006D0CB1">
        <w:rPr>
          <w:b/>
          <w:color w:val="000000"/>
        </w:rPr>
        <w:t>2</w:t>
      </w:r>
      <w:r w:rsidRPr="006D0CB1">
        <w:rPr>
          <w:b/>
          <w:color w:val="000000"/>
        </w:rPr>
        <w:t> vyhotoveních</w:t>
      </w:r>
      <w:r w:rsidRPr="006D0CB1">
        <w:rPr>
          <w:color w:val="000000"/>
        </w:rPr>
        <w:t xml:space="preserve"> (tj.</w:t>
      </w:r>
      <w:r w:rsidR="00AC6B05" w:rsidRPr="006D0CB1">
        <w:rPr>
          <w:color w:val="000000"/>
        </w:rPr>
        <w:t> </w:t>
      </w:r>
      <w:r w:rsidRPr="006D0CB1">
        <w:rPr>
          <w:color w:val="000000"/>
        </w:rPr>
        <w:t>1</w:t>
      </w:r>
      <w:r w:rsidR="00741D51" w:rsidRPr="006D0CB1">
        <w:rPr>
          <w:color w:val="000000"/>
        </w:rPr>
        <w:t> </w:t>
      </w:r>
      <w:r w:rsidR="00CF58FD" w:rsidRPr="006D0CB1">
        <w:rPr>
          <w:color w:val="000000"/>
        </w:rPr>
        <w:t xml:space="preserve">originál a 1 </w:t>
      </w:r>
      <w:r w:rsidRPr="006D0CB1">
        <w:rPr>
          <w:color w:val="000000"/>
        </w:rPr>
        <w:t xml:space="preserve">kopie). Za účelem odlišení originálu </w:t>
      </w:r>
      <w:r w:rsidR="00EC0252" w:rsidRPr="006D0CB1">
        <w:rPr>
          <w:color w:val="000000"/>
        </w:rPr>
        <w:t xml:space="preserve">listinné </w:t>
      </w:r>
      <w:r w:rsidRPr="006D0CB1">
        <w:rPr>
          <w:color w:val="000000"/>
        </w:rPr>
        <w:t>nabídky je nutné originál nabídky označit jako  „</w:t>
      </w:r>
      <w:r w:rsidRPr="006D0CB1">
        <w:rPr>
          <w:b/>
          <w:color w:val="000000"/>
        </w:rPr>
        <w:t>Originál“</w:t>
      </w:r>
      <w:r w:rsidRPr="006D0CB1">
        <w:rPr>
          <w:color w:val="000000"/>
        </w:rPr>
        <w:t xml:space="preserve"> a</w:t>
      </w:r>
      <w:r w:rsidR="00CF58FD" w:rsidRPr="006D0CB1">
        <w:rPr>
          <w:color w:val="000000"/>
        </w:rPr>
        <w:t xml:space="preserve"> kopii </w:t>
      </w:r>
      <w:r w:rsidRPr="006D0CB1">
        <w:rPr>
          <w:color w:val="000000"/>
        </w:rPr>
        <w:t>jako „</w:t>
      </w:r>
      <w:r w:rsidRPr="006D0CB1">
        <w:rPr>
          <w:b/>
          <w:color w:val="000000"/>
        </w:rPr>
        <w:t>Kopie</w:t>
      </w:r>
      <w:r w:rsidR="006D0CB1">
        <w:rPr>
          <w:b/>
          <w:color w:val="000000"/>
        </w:rPr>
        <w:t>“</w:t>
      </w:r>
      <w:r w:rsidRPr="006D0CB1">
        <w:rPr>
          <w:color w:val="000000"/>
        </w:rPr>
        <w:t>.</w:t>
      </w:r>
      <w:r w:rsidR="004E57B9" w:rsidRPr="006D0CB1">
        <w:rPr>
          <w:color w:val="000000"/>
        </w:rPr>
        <w:t xml:space="preserve"> Je vhodné, aby v</w:t>
      </w:r>
      <w:r w:rsidR="00EC0252" w:rsidRPr="006D0CB1">
        <w:rPr>
          <w:color w:val="000000"/>
        </w:rPr>
        <w:t xml:space="preserve"> listinné </w:t>
      </w:r>
      <w:r w:rsidR="004E57B9" w:rsidRPr="006D0CB1">
        <w:rPr>
          <w:color w:val="000000"/>
        </w:rPr>
        <w:t>nabídce (ve vyhotovení nazvaném „Originál“) byl dále vložen nosič s elektronickou podobou nabídky ve</w:t>
      </w:r>
      <w:r w:rsidR="00CF58FD" w:rsidRPr="006D0CB1">
        <w:rPr>
          <w:color w:val="000000"/>
        </w:rPr>
        <w:t> </w:t>
      </w:r>
      <w:r w:rsidR="004E57B9" w:rsidRPr="006D0CB1">
        <w:rPr>
          <w:color w:val="000000"/>
        </w:rPr>
        <w:t>formátu pdf.</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Za originál </w:t>
      </w:r>
      <w:r w:rsidR="00EC0252" w:rsidRPr="006D0CB1">
        <w:rPr>
          <w:color w:val="000000"/>
        </w:rPr>
        <w:t xml:space="preserve">listinné </w:t>
      </w:r>
      <w:r w:rsidRPr="006D0CB1">
        <w:rPr>
          <w:color w:val="000000"/>
        </w:rPr>
        <w:t xml:space="preserve">nabídky bude považována pouze listinná forma nabídky označená jako „Originál“. </w:t>
      </w:r>
      <w:r w:rsidR="00870230" w:rsidRPr="006D0CB1">
        <w:rPr>
          <w:color w:val="000000"/>
        </w:rPr>
        <w:t>V případě rozporů mezi jednotlivými výtisky</w:t>
      </w:r>
      <w:r w:rsidR="00EC0252" w:rsidRPr="006D0CB1">
        <w:rPr>
          <w:color w:val="000000"/>
        </w:rPr>
        <w:t xml:space="preserve"> listinné</w:t>
      </w:r>
      <w:r w:rsidR="00870230" w:rsidRPr="006D0CB1">
        <w:rPr>
          <w:color w:val="000000"/>
        </w:rPr>
        <w:t xml:space="preserve"> nabídky se považuje za</w:t>
      </w:r>
      <w:r w:rsidR="00CF58FD" w:rsidRPr="006D0CB1">
        <w:rPr>
          <w:color w:val="000000"/>
        </w:rPr>
        <w:t> </w:t>
      </w:r>
      <w:r w:rsidR="00870230" w:rsidRPr="006D0CB1">
        <w:rPr>
          <w:color w:val="000000"/>
        </w:rPr>
        <w:t xml:space="preserve">rozhodný text originálního vyhotovení </w:t>
      </w:r>
      <w:r w:rsidR="00EC0252" w:rsidRPr="006D0CB1">
        <w:rPr>
          <w:color w:val="000000"/>
        </w:rPr>
        <w:t xml:space="preserve">listinné </w:t>
      </w:r>
      <w:r w:rsidR="00870230" w:rsidRPr="006D0CB1">
        <w:rPr>
          <w:color w:val="000000"/>
        </w:rPr>
        <w:t>nabídky. V případě rozdílu mezi tištěnou a</w:t>
      </w:r>
      <w:r w:rsidR="00CF58FD" w:rsidRPr="006D0CB1">
        <w:rPr>
          <w:color w:val="000000"/>
        </w:rPr>
        <w:t> </w:t>
      </w:r>
      <w:r w:rsidR="00870230" w:rsidRPr="006D0CB1">
        <w:rPr>
          <w:color w:val="000000"/>
        </w:rPr>
        <w:t>elektronickou verzí se považuje za rozhodnou tištěná verze.</w:t>
      </w:r>
    </w:p>
    <w:p w:rsidR="006D0CB1" w:rsidRDefault="00870230"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nabídky bude</w:t>
      </w:r>
      <w:r w:rsidR="00EE238C" w:rsidRPr="006D0CB1">
        <w:rPr>
          <w:color w:val="000000"/>
        </w:rPr>
        <w:t xml:space="preserve"> kvalitním způsobem vytištěn tak, aby byl dobře čitelný, a</w:t>
      </w:r>
      <w:r w:rsidR="00CF58FD" w:rsidRPr="006D0CB1">
        <w:rPr>
          <w:color w:val="000000"/>
        </w:rPr>
        <w:t> </w:t>
      </w:r>
      <w:r w:rsidR="00EE238C" w:rsidRPr="006D0CB1">
        <w:rPr>
          <w:color w:val="000000"/>
        </w:rPr>
        <w:t>nesmí obsahovat přepisy a opravy, které by zadavatele mohly uvést v omyl.</w:t>
      </w:r>
    </w:p>
    <w:p w:rsidR="00681CD6" w:rsidRPr="006D0CB1" w:rsidRDefault="00EE238C"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 xml:space="preserve">nabídky musí být zabezpečen proti manipulaci s jednotlivými listy včetně příloh. Všechny listy </w:t>
      </w:r>
      <w:r w:rsidR="00EC0252" w:rsidRPr="006D0CB1">
        <w:rPr>
          <w:color w:val="000000"/>
        </w:rPr>
        <w:t xml:space="preserve">listinné </w:t>
      </w:r>
      <w:r w:rsidRPr="006D0CB1">
        <w:rPr>
          <w:color w:val="000000"/>
        </w:rPr>
        <w:t>nabídky včetně příloh je doporučeno prošít a provázat šňůrkou, jejíž konec po</w:t>
      </w:r>
      <w:r w:rsidR="00870230" w:rsidRPr="006D0CB1">
        <w:rPr>
          <w:color w:val="000000"/>
        </w:rPr>
        <w:t> </w:t>
      </w:r>
      <w:r w:rsidRPr="006D0CB1">
        <w:rPr>
          <w:color w:val="000000"/>
        </w:rPr>
        <w:t>převázání bude přelepen zálepkou a opatřen razítkem a podpisem uchazeče.</w:t>
      </w:r>
    </w:p>
    <w:p w:rsidR="00CF58FD" w:rsidRPr="006D0CB1" w:rsidRDefault="00CF58FD" w:rsidP="006D0CB1">
      <w:pPr>
        <w:tabs>
          <w:tab w:val="left" w:pos="851"/>
        </w:tabs>
        <w:spacing w:before="120" w:line="280" w:lineRule="atLeast"/>
        <w:ind w:left="851" w:right="-2"/>
        <w:rPr>
          <w:b/>
          <w:u w:val="single"/>
        </w:rPr>
      </w:pPr>
      <w:r w:rsidRPr="00CF58FD">
        <w:rPr>
          <w:b/>
          <w:u w:val="single"/>
        </w:rPr>
        <w:lastRenderedPageBreak/>
        <w:t>Elektronické nabídky</w:t>
      </w:r>
    </w:p>
    <w:p w:rsidR="006D0CB1"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Uchazeč předloží úplnou elektronickou verzi nabídky, a to s využitím elektronického nástroje /</w:t>
      </w:r>
      <w:r w:rsidR="006D0CB1" w:rsidRPr="006D0CB1">
        <w:rPr>
          <w:color w:val="000000"/>
        </w:rPr>
        <w:t xml:space="preserve"> </w:t>
      </w:r>
      <w:r w:rsidRPr="006D0CB1">
        <w:rPr>
          <w:color w:val="000000"/>
        </w:rPr>
        <w:t xml:space="preserve">profilu zadavatele. </w:t>
      </w:r>
    </w:p>
    <w:p w:rsidR="00CF58FD"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Úplná elektronická verze nabídky bude vložena ve formátu pdf.</w:t>
      </w:r>
    </w:p>
    <w:p w:rsidR="00CF58FD" w:rsidRDefault="00CF58FD" w:rsidP="00681CD6">
      <w:pPr>
        <w:tabs>
          <w:tab w:val="left" w:pos="851"/>
        </w:tabs>
        <w:spacing w:before="120" w:line="280" w:lineRule="atLeast"/>
        <w:ind w:right="-2" w:firstLine="567"/>
        <w:rPr>
          <w:u w:val="single"/>
        </w:rPr>
      </w:pPr>
    </w:p>
    <w:p w:rsidR="00870230" w:rsidRDefault="006D0CB1" w:rsidP="00681CD6">
      <w:pPr>
        <w:tabs>
          <w:tab w:val="left" w:pos="851"/>
        </w:tabs>
        <w:spacing w:before="120" w:line="280" w:lineRule="atLeast"/>
        <w:ind w:right="-2" w:firstLine="567"/>
        <w:rPr>
          <w:u w:val="single"/>
        </w:rPr>
      </w:pPr>
      <w:r>
        <w:rPr>
          <w:u w:val="single"/>
        </w:rPr>
        <w:t>P</w:t>
      </w:r>
      <w:r w:rsidR="00870230" w:rsidRPr="00870230">
        <w:rPr>
          <w:u w:val="single"/>
        </w:rPr>
        <w:t>ožadavky zadava</w:t>
      </w:r>
      <w:r w:rsidR="00870230">
        <w:rPr>
          <w:u w:val="single"/>
        </w:rPr>
        <w:t>tele na formální stránku nabídky</w:t>
      </w:r>
      <w:r w:rsidR="00870230" w:rsidRPr="00870230">
        <w:rPr>
          <w:u w:val="single"/>
        </w:rPr>
        <w:t xml:space="preserve"> mají doporučující charakter. </w:t>
      </w:r>
    </w:p>
    <w:p w:rsidR="003A2595" w:rsidRDefault="003A2595" w:rsidP="00870230">
      <w:pPr>
        <w:spacing w:before="120" w:line="280" w:lineRule="atLeast"/>
        <w:ind w:right="-2" w:firstLine="360"/>
        <w:rPr>
          <w:u w:val="single"/>
        </w:rPr>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0" w:name="_Toc88553353"/>
      <w:bookmarkStart w:id="81" w:name="_Toc446332421"/>
      <w:r w:rsidRPr="00681CD6">
        <w:rPr>
          <w:szCs w:val="22"/>
        </w:rPr>
        <w:t>Požadovaná struktura a obsah nabídky</w:t>
      </w:r>
      <w:bookmarkEnd w:id="80"/>
      <w:bookmarkEnd w:id="81"/>
    </w:p>
    <w:p w:rsidR="00EE238C" w:rsidRDefault="00EE238C" w:rsidP="00681CD6">
      <w:pPr>
        <w:spacing w:after="120" w:line="280" w:lineRule="atLeast"/>
        <w:ind w:left="567"/>
        <w:jc w:val="both"/>
      </w:pPr>
      <w:r w:rsidRPr="00BC6222">
        <w:t xml:space="preserve">Nabídka </w:t>
      </w:r>
      <w:r w:rsidR="004D59FC">
        <w:t>bude</w:t>
      </w:r>
      <w:r w:rsidRPr="00BC6222">
        <w:t xml:space="preserve"> obsahovat údaje </w:t>
      </w:r>
      <w:r w:rsidR="004D59FC">
        <w:t>ve stanovené struktuře a formě dle této zadávací dokumentace:</w:t>
      </w:r>
      <w:r w:rsidRPr="00BC6222">
        <w:t xml:space="preserve"> </w:t>
      </w:r>
    </w:p>
    <w:p w:rsidR="00681CD6" w:rsidRDefault="00870230" w:rsidP="006D0CB1">
      <w:pPr>
        <w:numPr>
          <w:ilvl w:val="0"/>
          <w:numId w:val="14"/>
        </w:numPr>
        <w:tabs>
          <w:tab w:val="left" w:pos="851"/>
        </w:tabs>
        <w:spacing w:after="120" w:line="280" w:lineRule="atLeast"/>
        <w:ind w:left="851" w:hanging="284"/>
        <w:jc w:val="both"/>
      </w:pPr>
      <w:r w:rsidRPr="00870230">
        <w:rPr>
          <w:b/>
        </w:rPr>
        <w:t>Titulní strana nabídky</w:t>
      </w:r>
      <w:r>
        <w:t>, na které bude uveden minálmně název veřejné zakázky a označení „Originál“ nebo „Kopie č. ..“ a název (obchodní firma) uchazeče. V případě podání společné nabídky dle § 69 odst. 4 zákona pak budou na titulní straně uvedeni všichni dodavatelé podávající společnou nabídku.</w:t>
      </w:r>
    </w:p>
    <w:p w:rsidR="00681CD6" w:rsidRDefault="00870230" w:rsidP="006D0CB1">
      <w:pPr>
        <w:numPr>
          <w:ilvl w:val="0"/>
          <w:numId w:val="14"/>
        </w:numPr>
        <w:tabs>
          <w:tab w:val="left" w:pos="851"/>
        </w:tabs>
        <w:spacing w:after="120" w:line="280" w:lineRule="atLeast"/>
        <w:ind w:left="851" w:hanging="284"/>
        <w:jc w:val="both"/>
      </w:pPr>
      <w:r w:rsidRPr="00681CD6">
        <w:rPr>
          <w:b/>
        </w:rPr>
        <w:t>Obsah nabídky</w:t>
      </w:r>
      <w:r>
        <w:t>. Nabídka bude opatřena obsahem s uvedením čísel stránek u jednotlivých oddílů (kapitol).</w:t>
      </w:r>
    </w:p>
    <w:p w:rsidR="00681CD6" w:rsidRDefault="00870230" w:rsidP="006D0CB1">
      <w:pPr>
        <w:numPr>
          <w:ilvl w:val="0"/>
          <w:numId w:val="14"/>
        </w:numPr>
        <w:tabs>
          <w:tab w:val="left" w:pos="851"/>
        </w:tabs>
        <w:spacing w:after="120" w:line="280" w:lineRule="atLeast"/>
        <w:ind w:left="851" w:hanging="284"/>
        <w:jc w:val="both"/>
      </w:pPr>
      <w:r w:rsidRPr="00681CD6">
        <w:rPr>
          <w:b/>
        </w:rPr>
        <w:t>Krycí list nabídky</w:t>
      </w:r>
      <w:r>
        <w:t xml:space="preserve">. Pro sestavení krycího listu nabídky uchazeč použije </w:t>
      </w:r>
      <w:r w:rsidRPr="00681CD6">
        <w:rPr>
          <w:u w:val="single"/>
        </w:rPr>
        <w:t xml:space="preserve">Přílohu č. </w:t>
      </w:r>
      <w:r w:rsidR="00735DF9">
        <w:rPr>
          <w:u w:val="single"/>
        </w:rPr>
        <w:t>6</w:t>
      </w:r>
      <w:r>
        <w:t xml:space="preserve"> této zadávací dokumentace – </w:t>
      </w:r>
      <w:r w:rsidRPr="00681CD6">
        <w:rPr>
          <w:i/>
        </w:rPr>
        <w:t>Krycí list nabídky</w:t>
      </w:r>
      <w:r w:rsidR="00741D51" w:rsidRPr="00681CD6">
        <w:rPr>
          <w:i/>
        </w:rPr>
        <w:t>.</w:t>
      </w:r>
    </w:p>
    <w:p w:rsidR="00681CD6" w:rsidRDefault="00870230" w:rsidP="006D0CB1">
      <w:pPr>
        <w:numPr>
          <w:ilvl w:val="0"/>
          <w:numId w:val="14"/>
        </w:numPr>
        <w:tabs>
          <w:tab w:val="left" w:pos="851"/>
        </w:tabs>
        <w:spacing w:after="120" w:line="280" w:lineRule="atLeast"/>
        <w:ind w:left="851" w:hanging="284"/>
        <w:jc w:val="both"/>
      </w:pPr>
      <w:r w:rsidRPr="00681CD6">
        <w:rPr>
          <w:b/>
        </w:rPr>
        <w:t>Seznam subdodavatelů</w:t>
      </w:r>
      <w:r>
        <w:t xml:space="preserve">, s jejichž pomocí má v úmyslu plnění veřejné zakázky realizovat v souladu s § 44 odst. 6 zákona, k čemuž uchazeč využije </w:t>
      </w:r>
      <w:r w:rsidRPr="00681CD6">
        <w:rPr>
          <w:u w:val="single"/>
        </w:rPr>
        <w:t xml:space="preserve">Přílohu č. </w:t>
      </w:r>
      <w:r w:rsidR="00735DF9">
        <w:rPr>
          <w:u w:val="single"/>
        </w:rPr>
        <w:t>5</w:t>
      </w:r>
      <w:r>
        <w:t xml:space="preserve"> této zadávací dokumentace – </w:t>
      </w:r>
      <w:r w:rsidR="00741D51" w:rsidRPr="00681CD6">
        <w:rPr>
          <w:i/>
        </w:rPr>
        <w:t>Vzorový s</w:t>
      </w:r>
      <w:r w:rsidRPr="00681CD6">
        <w:rPr>
          <w:i/>
        </w:rPr>
        <w:t>eznam subdodavatelů</w:t>
      </w:r>
      <w:r w:rsidR="00741D51" w:rsidRPr="00681CD6">
        <w:rPr>
          <w:i/>
        </w:rPr>
        <w:t>.</w:t>
      </w:r>
    </w:p>
    <w:p w:rsidR="00AC6B05" w:rsidRPr="00681CD6" w:rsidRDefault="00870230" w:rsidP="006D0CB1">
      <w:pPr>
        <w:numPr>
          <w:ilvl w:val="0"/>
          <w:numId w:val="14"/>
        </w:numPr>
        <w:tabs>
          <w:tab w:val="left" w:pos="851"/>
        </w:tabs>
        <w:spacing w:after="120" w:line="280" w:lineRule="atLeast"/>
        <w:ind w:left="851" w:hanging="284"/>
        <w:jc w:val="both"/>
      </w:pPr>
      <w:r w:rsidRPr="00681CD6">
        <w:rPr>
          <w:b/>
        </w:rPr>
        <w:t>Stanovení nabídkové ceny</w:t>
      </w:r>
      <w:r>
        <w:t xml:space="preserve">. Pro stanovení nabídkové ceny uchazeč závazně využije </w:t>
      </w:r>
      <w:r w:rsidRPr="00681CD6">
        <w:rPr>
          <w:u w:val="single"/>
        </w:rPr>
        <w:t>Přílohu č.</w:t>
      </w:r>
      <w:r w:rsidR="004A3097" w:rsidRPr="00681CD6">
        <w:rPr>
          <w:u w:val="single"/>
        </w:rPr>
        <w:t> 1</w:t>
      </w:r>
      <w:r>
        <w:t xml:space="preserve"> této zadávací dokumentace – </w:t>
      </w:r>
      <w:r w:rsidRPr="00681CD6">
        <w:rPr>
          <w:i/>
        </w:rPr>
        <w:t>Položkový rozpočet</w:t>
      </w:r>
      <w:r w:rsidR="004A3097" w:rsidRPr="00681CD6">
        <w:rPr>
          <w:i/>
        </w:rPr>
        <w:t xml:space="preserve"> vč. objemů služeb</w:t>
      </w:r>
      <w:r>
        <w:t xml:space="preserve">. </w:t>
      </w:r>
    </w:p>
    <w:p w:rsidR="00AC6B05" w:rsidRPr="00AC6B05" w:rsidRDefault="00870230" w:rsidP="006D0CB1">
      <w:pPr>
        <w:spacing w:after="120" w:line="280" w:lineRule="atLeast"/>
        <w:ind w:left="851"/>
        <w:jc w:val="both"/>
      </w:pPr>
      <w:r>
        <w:t>Uchazeč je povinen ocenit veškeré položky</w:t>
      </w:r>
      <w:r w:rsidR="004A3097">
        <w:t xml:space="preserve"> tabulky</w:t>
      </w:r>
      <w:r>
        <w:t xml:space="preserve"> </w:t>
      </w:r>
      <w:r w:rsidR="004A3097">
        <w:t xml:space="preserve">uvedečné v </w:t>
      </w:r>
      <w:r w:rsidR="004A3097" w:rsidRPr="004A3097">
        <w:rPr>
          <w:u w:val="single"/>
        </w:rPr>
        <w:t>Příloze č. 1</w:t>
      </w:r>
      <w:r w:rsidR="004A3097" w:rsidRPr="004A3097">
        <w:t xml:space="preserve"> této zadávací dokumentace – </w:t>
      </w:r>
      <w:r w:rsidR="004A3097" w:rsidRPr="004A3097">
        <w:rPr>
          <w:i/>
        </w:rPr>
        <w:t>Položkový rozpočet vč. objemů služeb</w:t>
      </w:r>
      <w:r>
        <w:t xml:space="preserve">, </w:t>
      </w:r>
      <w:r w:rsidRPr="00AC6B05">
        <w:rPr>
          <w:b/>
          <w:u w:val="single"/>
        </w:rPr>
        <w:t>neocení jakékoliv položky nebo nacenění položky hodnotou 0 bude považováno za nesplnění zadávacích podmínek</w:t>
      </w:r>
      <w:r>
        <w:t xml:space="preserve"> a</w:t>
      </w:r>
      <w:r w:rsidR="00AC6B05">
        <w:t> </w:t>
      </w:r>
      <w:r>
        <w:t xml:space="preserve">bude důvodem pro vyřazení nabídky uchazeče a jeho vyloučení z další účasti v zadávacím </w:t>
      </w:r>
      <w:r w:rsidRPr="00AC6B05">
        <w:t>řízení.</w:t>
      </w:r>
      <w:r w:rsidR="004D59FC" w:rsidRPr="00AC6B05">
        <w:t xml:space="preserve"> </w:t>
      </w:r>
      <w:r w:rsidR="004E57B9">
        <w:t xml:space="preserve">Nejnižší možné </w:t>
      </w:r>
      <w:r w:rsidR="005A0585">
        <w:t xml:space="preserve">nacenění </w:t>
      </w:r>
      <w:r w:rsidR="00605883">
        <w:t>je 0,</w:t>
      </w:r>
      <w:r w:rsidR="00EC0252">
        <w:t>0</w:t>
      </w:r>
      <w:r w:rsidR="00605883">
        <w:t>1 Kč.</w:t>
      </w:r>
    </w:p>
    <w:p w:rsidR="004A3097" w:rsidRPr="00741D51" w:rsidRDefault="004D59FC" w:rsidP="006D0CB1">
      <w:pPr>
        <w:spacing w:after="120" w:line="280" w:lineRule="atLeast"/>
        <w:ind w:left="851"/>
        <w:jc w:val="both"/>
        <w:rPr>
          <w:b/>
        </w:rPr>
      </w:pPr>
      <w:r w:rsidRPr="00AC6B05">
        <w:t>Tabulku uvedenou v </w:t>
      </w:r>
      <w:r w:rsidRPr="00AC6B05">
        <w:rPr>
          <w:u w:val="single"/>
        </w:rPr>
        <w:t>Příloze č. 1</w:t>
      </w:r>
      <w:r w:rsidRPr="00AC6B05">
        <w:t xml:space="preserve"> této zadávací dokumentace, doplněnou o nabídkové ceny, předloží uchazeč v rám</w:t>
      </w:r>
      <w:r w:rsidR="00F04919">
        <w:t>ci své nabídky jako přílohu č. 3</w:t>
      </w:r>
      <w:r w:rsidRPr="00AC6B05">
        <w:t xml:space="preserve"> </w:t>
      </w:r>
      <w:r w:rsidR="00AC6B05">
        <w:t xml:space="preserve">závazného návrhu </w:t>
      </w:r>
      <w:r w:rsidRPr="00AC6B05">
        <w:t>rámcové smlouvy,</w:t>
      </w:r>
      <w:r w:rsidR="00AC6B05">
        <w:t xml:space="preserve"> jehož</w:t>
      </w:r>
      <w:r w:rsidRPr="00741D51">
        <w:t xml:space="preserve"> </w:t>
      </w:r>
      <w:r w:rsidR="00AC6B05">
        <w:t>vzor</w:t>
      </w:r>
      <w:r w:rsidRPr="00741D51">
        <w:t xml:space="preserve"> tvoří </w:t>
      </w:r>
      <w:r w:rsidRPr="00741D51">
        <w:rPr>
          <w:u w:val="single"/>
        </w:rPr>
        <w:t xml:space="preserve">Přílohu č. </w:t>
      </w:r>
      <w:r w:rsidR="00735DF9">
        <w:rPr>
          <w:u w:val="single"/>
        </w:rPr>
        <w:t>2</w:t>
      </w:r>
      <w:r w:rsidRPr="00741D51">
        <w:t xml:space="preserve"> této zadávací dokumentace.</w:t>
      </w:r>
    </w:p>
    <w:p w:rsidR="00681CD6" w:rsidRDefault="00870230" w:rsidP="006D0CB1">
      <w:pPr>
        <w:numPr>
          <w:ilvl w:val="0"/>
          <w:numId w:val="14"/>
        </w:numPr>
        <w:tabs>
          <w:tab w:val="clear" w:pos="717"/>
          <w:tab w:val="num" w:pos="851"/>
        </w:tabs>
        <w:spacing w:after="120" w:line="280" w:lineRule="atLeast"/>
        <w:ind w:left="851" w:hanging="284"/>
        <w:jc w:val="both"/>
      </w:pPr>
      <w:r w:rsidRPr="00681CD6">
        <w:rPr>
          <w:b/>
        </w:rPr>
        <w:t>Dokumenty k</w:t>
      </w:r>
      <w:r w:rsidR="004A3097" w:rsidRPr="00681CD6">
        <w:rPr>
          <w:b/>
        </w:rPr>
        <w:t> </w:t>
      </w:r>
      <w:r w:rsidRPr="00681CD6">
        <w:rPr>
          <w:b/>
        </w:rPr>
        <w:t>prokázání</w:t>
      </w:r>
      <w:r w:rsidR="004A3097" w:rsidRPr="00681CD6">
        <w:rPr>
          <w:b/>
        </w:rPr>
        <w:t xml:space="preserve"> splnění</w:t>
      </w:r>
      <w:r w:rsidRPr="00681CD6">
        <w:rPr>
          <w:b/>
        </w:rPr>
        <w:t xml:space="preserve"> kvalifikace</w:t>
      </w:r>
      <w:r>
        <w:t>. Požadavky na prokázání kvalifikačních předpokladů a způsob jejich prokázá</w:t>
      </w:r>
      <w:r w:rsidR="004A3097">
        <w:t xml:space="preserve">ní jsou stanoveny v </w:t>
      </w:r>
      <w:r w:rsidR="004A3097" w:rsidRPr="00681CD6">
        <w:rPr>
          <w:u w:val="single"/>
        </w:rPr>
        <w:t xml:space="preserve">Příloze č. </w:t>
      </w:r>
      <w:r w:rsidR="00735DF9">
        <w:rPr>
          <w:u w:val="single"/>
        </w:rPr>
        <w:t>3</w:t>
      </w:r>
      <w:r>
        <w:t xml:space="preserve"> této zadávací dokumentace - </w:t>
      </w:r>
      <w:r w:rsidRPr="00681CD6">
        <w:rPr>
          <w:i/>
        </w:rPr>
        <w:t>Kvalifikační dokumentace</w:t>
      </w:r>
      <w:r>
        <w:t>.</w:t>
      </w:r>
    </w:p>
    <w:p w:rsidR="00870230" w:rsidRPr="00681CD6" w:rsidRDefault="00870230" w:rsidP="006D0CB1">
      <w:pPr>
        <w:numPr>
          <w:ilvl w:val="0"/>
          <w:numId w:val="14"/>
        </w:numPr>
        <w:tabs>
          <w:tab w:val="clear" w:pos="717"/>
          <w:tab w:val="num" w:pos="851"/>
        </w:tabs>
        <w:spacing w:after="120" w:line="280" w:lineRule="atLeast"/>
        <w:ind w:left="851" w:hanging="284"/>
        <w:jc w:val="both"/>
      </w:pPr>
      <w:r w:rsidRPr="00681CD6">
        <w:rPr>
          <w:b/>
        </w:rPr>
        <w:t>Doklady v souladu s § 68 odst. 3 zákona:</w:t>
      </w:r>
    </w:p>
    <w:p w:rsidR="00681CD6" w:rsidRDefault="00870230" w:rsidP="006D0CB1">
      <w:pPr>
        <w:pStyle w:val="Odstavecseseznamem"/>
        <w:numPr>
          <w:ilvl w:val="0"/>
          <w:numId w:val="15"/>
        </w:numPr>
        <w:tabs>
          <w:tab w:val="left" w:pos="1134"/>
        </w:tabs>
        <w:spacing w:after="120" w:line="280" w:lineRule="atLeast"/>
        <w:ind w:left="1134" w:hanging="283"/>
        <w:jc w:val="both"/>
      </w:pPr>
      <w:r>
        <w:t>Seznam statutárních orgánů nebo členů statutárních orgánů, kteří v posledních 3 letech od</w:t>
      </w:r>
      <w:r w:rsidR="006D0CB1">
        <w:t> </w:t>
      </w:r>
      <w:r>
        <w:t>konce lhůty pro podání nabídek byli v pracovněprávním, funkčním či obdobném poměru u zadavatele (dle § 68 odst. 3 písm. a) zákona).</w:t>
      </w:r>
    </w:p>
    <w:p w:rsidR="00681CD6" w:rsidRDefault="00870230" w:rsidP="006D0CB1">
      <w:pPr>
        <w:pStyle w:val="Odstavecseseznamem"/>
        <w:numPr>
          <w:ilvl w:val="0"/>
          <w:numId w:val="15"/>
        </w:numPr>
        <w:tabs>
          <w:tab w:val="left" w:pos="1134"/>
        </w:tabs>
        <w:spacing w:after="120" w:line="280" w:lineRule="atLeast"/>
        <w:ind w:left="1134" w:hanging="283"/>
        <w:jc w:val="both"/>
      </w:pPr>
      <w:r>
        <w:t>Má-li dodavatel formu akciové společnosti, seznam vlastníků akcií, jejichž souhrnná jmenovitá hodnota přesahuje 10 % základního kapitálu, vyhotovený ve lhůtě pro podání nabídek (dle § 68 odst. 3 písm. b) zákona).</w:t>
      </w:r>
    </w:p>
    <w:p w:rsidR="00870230" w:rsidRDefault="00870230" w:rsidP="006D0CB1">
      <w:pPr>
        <w:pStyle w:val="Odstavecseseznamem"/>
        <w:numPr>
          <w:ilvl w:val="0"/>
          <w:numId w:val="15"/>
        </w:numPr>
        <w:tabs>
          <w:tab w:val="left" w:pos="1134"/>
        </w:tabs>
        <w:spacing w:after="120" w:line="280" w:lineRule="atLeast"/>
        <w:ind w:left="1134" w:hanging="283"/>
        <w:jc w:val="both"/>
      </w:pPr>
      <w:r>
        <w:t xml:space="preserve">Prohlášení uchazeče dle § 68 odst. 3 písm. c) zákona o tom, že neuzavřel a neuzavře zakázanou dohodu podle zvláštního právního předpisu v souvislosti se zadávanou veřejnou zakázkou. </w:t>
      </w:r>
    </w:p>
    <w:p w:rsidR="00870230" w:rsidRDefault="00870230" w:rsidP="00681CD6">
      <w:pPr>
        <w:spacing w:after="120" w:line="280" w:lineRule="atLeast"/>
        <w:ind w:left="851"/>
        <w:jc w:val="both"/>
        <w:rPr>
          <w:i/>
        </w:rPr>
      </w:pPr>
      <w:r>
        <w:lastRenderedPageBreak/>
        <w:t>Vzor čestného prohlášení v souladu s § 68 o</w:t>
      </w:r>
      <w:r w:rsidR="004A3097">
        <w:t xml:space="preserve">dst. 3 zákona tvoří </w:t>
      </w:r>
      <w:r w:rsidR="004A3097" w:rsidRPr="004A3097">
        <w:rPr>
          <w:u w:val="single"/>
        </w:rPr>
        <w:t xml:space="preserve">Přílohu č. </w:t>
      </w:r>
      <w:r w:rsidR="00735DF9">
        <w:rPr>
          <w:u w:val="single"/>
        </w:rPr>
        <w:t>7</w:t>
      </w:r>
      <w:r>
        <w:t xml:space="preserve"> této zadávací dokumentace </w:t>
      </w:r>
      <w:r w:rsidR="00741D51">
        <w:t>–</w:t>
      </w:r>
      <w:r>
        <w:t xml:space="preserve"> </w:t>
      </w:r>
      <w:r w:rsidR="00741D51" w:rsidRPr="00741D51">
        <w:rPr>
          <w:i/>
        </w:rPr>
        <w:t>Vzorové č</w:t>
      </w:r>
      <w:r w:rsidRPr="00741D51">
        <w:rPr>
          <w:i/>
        </w:rPr>
        <w:t>estné</w:t>
      </w:r>
      <w:r w:rsidRPr="004A3097">
        <w:rPr>
          <w:i/>
        </w:rPr>
        <w:t xml:space="preserve"> prohlášení v sou</w:t>
      </w:r>
      <w:r w:rsidR="00741D51">
        <w:rPr>
          <w:i/>
        </w:rPr>
        <w:t>ladu s § 68 odst. 3 zákona</w:t>
      </w:r>
      <w:r w:rsidRPr="004A3097">
        <w:rPr>
          <w:i/>
        </w:rPr>
        <w:t>.</w:t>
      </w:r>
    </w:p>
    <w:p w:rsidR="002127F0" w:rsidRDefault="002127F0" w:rsidP="002127F0">
      <w:pPr>
        <w:numPr>
          <w:ilvl w:val="0"/>
          <w:numId w:val="14"/>
        </w:numPr>
        <w:tabs>
          <w:tab w:val="clear" w:pos="717"/>
          <w:tab w:val="num" w:pos="851"/>
        </w:tabs>
        <w:spacing w:after="120" w:line="280" w:lineRule="atLeast"/>
        <w:ind w:left="851" w:hanging="284"/>
        <w:jc w:val="both"/>
      </w:pPr>
      <w:r w:rsidRPr="004A3097">
        <w:rPr>
          <w:b/>
        </w:rPr>
        <w:t>Návrh</w:t>
      </w:r>
      <w:r>
        <w:rPr>
          <w:b/>
        </w:rPr>
        <w:t xml:space="preserve"> rámcové</w:t>
      </w:r>
      <w:r w:rsidRPr="004A3097">
        <w:rPr>
          <w:b/>
        </w:rPr>
        <w:t xml:space="preserve"> smlouvy</w:t>
      </w:r>
      <w:r>
        <w:t xml:space="preserve"> podepsaný osobou oprávněnou zastupovat uchazeče, k</w:t>
      </w:r>
      <w:r w:rsidR="00A440F2">
        <w:t> </w:t>
      </w:r>
      <w:r>
        <w:t>čemuž</w:t>
      </w:r>
      <w:r w:rsidR="00A440F2">
        <w:t> </w:t>
      </w:r>
      <w:r>
        <w:t xml:space="preserve">uchazeč </w:t>
      </w:r>
      <w:r w:rsidRPr="004A3097">
        <w:rPr>
          <w:b/>
        </w:rPr>
        <w:t>závazně</w:t>
      </w:r>
      <w:r>
        <w:t xml:space="preserve"> využije </w:t>
      </w:r>
      <w:r w:rsidRPr="004A3097">
        <w:rPr>
          <w:u w:val="single"/>
        </w:rPr>
        <w:t xml:space="preserve">Přílohu č. </w:t>
      </w:r>
      <w:r w:rsidR="00735DF9">
        <w:rPr>
          <w:u w:val="single"/>
        </w:rPr>
        <w:t>2</w:t>
      </w:r>
      <w:r>
        <w:t xml:space="preserve"> této zadávací dokumentace – </w:t>
      </w:r>
      <w:r w:rsidRPr="004A3097">
        <w:rPr>
          <w:i/>
        </w:rPr>
        <w:t>Návrh</w:t>
      </w:r>
      <w:r>
        <w:rPr>
          <w:i/>
        </w:rPr>
        <w:t xml:space="preserve"> rámcové</w:t>
      </w:r>
      <w:r w:rsidRPr="004A3097">
        <w:rPr>
          <w:i/>
        </w:rPr>
        <w:t xml:space="preserve"> smlouvy (závazný vzor)</w:t>
      </w:r>
      <w:r>
        <w:t>. V případě podání společné nabídky dle § 69 odst. 4 zákona budou účastníky rámcové smlouvy se zadavatelem na straně uchazeče všichni dodavatelé podávající společnou nabídku.</w:t>
      </w:r>
    </w:p>
    <w:p w:rsidR="002127F0" w:rsidRPr="002127F0" w:rsidRDefault="002127F0" w:rsidP="002127F0">
      <w:pPr>
        <w:spacing w:after="120" w:line="280" w:lineRule="atLeast"/>
        <w:ind w:left="851"/>
        <w:jc w:val="both"/>
        <w:rPr>
          <w:u w:val="single"/>
        </w:rPr>
      </w:pPr>
      <w:r w:rsidRPr="002127F0">
        <w:rPr>
          <w:u w:val="single"/>
        </w:rPr>
        <w:t xml:space="preserve">Přílohy: </w:t>
      </w:r>
    </w:p>
    <w:p w:rsidR="002127F0" w:rsidRPr="002127F0" w:rsidRDefault="002127F0" w:rsidP="002127F0">
      <w:pPr>
        <w:spacing w:after="120" w:line="280" w:lineRule="atLeast"/>
        <w:ind w:left="851"/>
        <w:jc w:val="both"/>
      </w:pPr>
      <w:r w:rsidRPr="00852A6D">
        <w:rPr>
          <w:b/>
        </w:rPr>
        <w:t>Příloha č. 1 – Specifikace Služeb</w:t>
      </w:r>
      <w:r>
        <w:t xml:space="preserve"> (součástí vzorového návrhu rámcové smlouvy)</w:t>
      </w:r>
    </w:p>
    <w:p w:rsidR="002127F0" w:rsidRDefault="002127F0" w:rsidP="002127F0">
      <w:pPr>
        <w:spacing w:after="120" w:line="280" w:lineRule="atLeast"/>
        <w:ind w:left="851"/>
        <w:jc w:val="both"/>
      </w:pPr>
      <w:r w:rsidRPr="002127F0">
        <w:rPr>
          <w:b/>
        </w:rPr>
        <w:t>Příloha č. 2 –</w:t>
      </w:r>
      <w:r>
        <w:t xml:space="preserve"> </w:t>
      </w:r>
      <w:r w:rsidRPr="002127F0">
        <w:rPr>
          <w:b/>
        </w:rPr>
        <w:t>Návrh realizace</w:t>
      </w:r>
      <w:r>
        <w:t xml:space="preserve"> </w:t>
      </w:r>
    </w:p>
    <w:p w:rsidR="002127F0" w:rsidRPr="002127F0" w:rsidRDefault="002127F0" w:rsidP="002127F0">
      <w:pPr>
        <w:spacing w:after="120" w:line="280" w:lineRule="atLeast"/>
        <w:ind w:left="851"/>
        <w:jc w:val="both"/>
      </w:pPr>
      <w:r>
        <w:t>Uchazeč je povinen přeložit v nabídce</w:t>
      </w:r>
      <w:r w:rsidRPr="002127F0">
        <w:t xml:space="preserve"> </w:t>
      </w:r>
      <w:r>
        <w:t>(</w:t>
      </w:r>
      <w:r w:rsidRPr="00681CD6">
        <w:t>blíže viz kap. 8.3 této zadávací dokumen</w:t>
      </w:r>
      <w:r>
        <w:t>tace).</w:t>
      </w:r>
    </w:p>
    <w:p w:rsidR="002127F0" w:rsidRPr="002127F0" w:rsidRDefault="002127F0" w:rsidP="002127F0">
      <w:pPr>
        <w:spacing w:after="120" w:line="280" w:lineRule="atLeast"/>
        <w:ind w:left="851"/>
        <w:jc w:val="both"/>
        <w:rPr>
          <w:b/>
        </w:rPr>
      </w:pPr>
      <w:r w:rsidRPr="002127F0">
        <w:rPr>
          <w:b/>
        </w:rPr>
        <w:t xml:space="preserve">Příloha č. 3 – Specifikace cen </w:t>
      </w:r>
    </w:p>
    <w:p w:rsidR="002127F0" w:rsidRDefault="00735DF9" w:rsidP="002127F0">
      <w:pPr>
        <w:spacing w:after="120" w:line="280" w:lineRule="atLeast"/>
        <w:ind w:left="851"/>
        <w:jc w:val="both"/>
      </w:pPr>
      <w:r>
        <w:t>Uchazeč je povine</w:t>
      </w:r>
      <w:r w:rsidR="002127F0">
        <w:t>n předložit v nabídce (blíže viz kap. 6 této zadávací dokumentace).</w:t>
      </w:r>
    </w:p>
    <w:p w:rsidR="00735DF9" w:rsidRDefault="002127F0" w:rsidP="002127F0">
      <w:pPr>
        <w:spacing w:after="120" w:line="280" w:lineRule="atLeast"/>
        <w:ind w:left="851"/>
        <w:jc w:val="both"/>
      </w:pPr>
      <w:r w:rsidRPr="00852A6D">
        <w:rPr>
          <w:b/>
        </w:rPr>
        <w:t>Příloha č. 4 – Seznam míst plnění vč. fakturačních adres a kontaktních osob</w:t>
      </w:r>
      <w:r w:rsidRPr="002127F0">
        <w:t xml:space="preserve"> </w:t>
      </w:r>
      <w:r w:rsidR="00735DF9">
        <w:t xml:space="preserve"> (samostatná příloha na CD)</w:t>
      </w:r>
    </w:p>
    <w:p w:rsidR="002127F0" w:rsidRDefault="002127F0" w:rsidP="002127F0">
      <w:pPr>
        <w:spacing w:after="120" w:line="280" w:lineRule="atLeast"/>
        <w:ind w:left="851"/>
        <w:jc w:val="both"/>
      </w:pPr>
      <w:r w:rsidRPr="002127F0">
        <w:rPr>
          <w:b/>
        </w:rPr>
        <w:t>Příloha č. 5 –</w:t>
      </w:r>
      <w:r w:rsidRPr="002127F0">
        <w:t xml:space="preserve"> </w:t>
      </w:r>
      <w:r w:rsidRPr="002127F0">
        <w:rPr>
          <w:b/>
        </w:rPr>
        <w:t>VOP Poskytovatele</w:t>
      </w:r>
      <w:r w:rsidRPr="002127F0">
        <w:t xml:space="preserve"> </w:t>
      </w:r>
    </w:p>
    <w:p w:rsidR="002127F0" w:rsidRDefault="002127F0" w:rsidP="002127F0">
      <w:pPr>
        <w:spacing w:after="120" w:line="280" w:lineRule="atLeast"/>
        <w:ind w:left="851"/>
        <w:jc w:val="both"/>
      </w:pPr>
      <w:r>
        <w:t>Uchazeč je povienn předložit v nabídce.</w:t>
      </w:r>
    </w:p>
    <w:p w:rsidR="002127F0" w:rsidRDefault="002127F0" w:rsidP="002127F0">
      <w:pPr>
        <w:spacing w:after="120" w:line="280" w:lineRule="atLeast"/>
        <w:ind w:left="851"/>
        <w:jc w:val="both"/>
        <w:rPr>
          <w:b/>
        </w:rPr>
      </w:pPr>
      <w:r>
        <w:rPr>
          <w:b/>
        </w:rPr>
        <w:t>Příloha č. 6</w:t>
      </w:r>
      <w:r w:rsidRPr="002127F0">
        <w:rPr>
          <w:b/>
        </w:rPr>
        <w:t xml:space="preserve"> –</w:t>
      </w:r>
      <w:r w:rsidRPr="002127F0">
        <w:t xml:space="preserve"> </w:t>
      </w:r>
      <w:r w:rsidR="000920BC">
        <w:rPr>
          <w:b/>
        </w:rPr>
        <w:t>Vzorový n</w:t>
      </w:r>
      <w:r>
        <w:rPr>
          <w:b/>
        </w:rPr>
        <w:t xml:space="preserve">ávrh Dílčí smlouvy </w:t>
      </w:r>
    </w:p>
    <w:p w:rsidR="002127F0" w:rsidRDefault="002127F0" w:rsidP="002127F0">
      <w:pPr>
        <w:spacing w:after="120" w:line="280" w:lineRule="atLeast"/>
        <w:ind w:left="851"/>
        <w:jc w:val="both"/>
      </w:pPr>
      <w:r w:rsidRPr="002127F0">
        <w:t>Uchazeč je povinen předložit v nabídce (blíže viz čl.</w:t>
      </w:r>
      <w:r w:rsidR="000920BC">
        <w:t xml:space="preserve"> 1</w:t>
      </w:r>
      <w:r w:rsidRPr="002127F0">
        <w:t xml:space="preserve"> odst.</w:t>
      </w:r>
      <w:r w:rsidR="000920BC">
        <w:t xml:space="preserve"> 6 a čl. 2 odst. 1,</w:t>
      </w:r>
      <w:r w:rsidR="0073067E">
        <w:t xml:space="preserve"> </w:t>
      </w:r>
      <w:r w:rsidR="000920BC">
        <w:t xml:space="preserve">2 a 3 </w:t>
      </w:r>
      <w:r w:rsidRPr="002127F0">
        <w:t>vzorovéh</w:t>
      </w:r>
      <w:r w:rsidR="0004269D">
        <w:t>o</w:t>
      </w:r>
      <w:r w:rsidRPr="002127F0">
        <w:t xml:space="preserve"> návrhu rámcové smlouvy) </w:t>
      </w:r>
      <w:r w:rsidR="0004269D">
        <w:t>v</w:t>
      </w:r>
      <w:r w:rsidR="000920BC">
        <w:t>zorový návrh Dílčí smlouvy</w:t>
      </w:r>
      <w:r w:rsidR="0004269D">
        <w:t>.</w:t>
      </w:r>
    </w:p>
    <w:p w:rsidR="00A440F2" w:rsidRPr="002127F0" w:rsidRDefault="00A440F2" w:rsidP="002127F0">
      <w:pPr>
        <w:spacing w:after="120" w:line="280" w:lineRule="atLeast"/>
        <w:ind w:left="851"/>
        <w:jc w:val="both"/>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2" w:name="_Toc446332422"/>
      <w:r w:rsidRPr="00681CD6">
        <w:rPr>
          <w:szCs w:val="22"/>
        </w:rPr>
        <w:t>Obsahová náplň Specifikace nabízených služeb</w:t>
      </w:r>
      <w:bookmarkEnd w:id="82"/>
    </w:p>
    <w:p w:rsidR="00607025" w:rsidRDefault="00EE238C" w:rsidP="00681CD6">
      <w:pPr>
        <w:spacing w:before="120" w:line="280" w:lineRule="atLeast"/>
        <w:ind w:left="567"/>
        <w:jc w:val="both"/>
      </w:pPr>
      <w:r w:rsidRPr="00BC6222">
        <w:t xml:space="preserve">Zadavatel požaduje v rámci nabídky předložit </w:t>
      </w:r>
      <w:r w:rsidR="00AC1C01">
        <w:t>dokument s názvem “</w:t>
      </w:r>
      <w:r w:rsidR="00160E09">
        <w:rPr>
          <w:b/>
          <w:u w:val="single"/>
          <w:shd w:val="clear" w:color="auto" w:fill="EEECE1" w:themeFill="background2"/>
        </w:rPr>
        <w:t>Návrh realizace</w:t>
      </w:r>
      <w:r w:rsidR="00AC1C01">
        <w:t>“</w:t>
      </w:r>
      <w:r w:rsidRPr="00BC6222">
        <w:t xml:space="preserve">. Předmětem </w:t>
      </w:r>
      <w:r w:rsidR="00AC6B05">
        <w:t>doku</w:t>
      </w:r>
      <w:r w:rsidR="00741D51">
        <w:t>m</w:t>
      </w:r>
      <w:r w:rsidR="00AC6B05">
        <w:t>e</w:t>
      </w:r>
      <w:r w:rsidR="00741D51">
        <w:t>n</w:t>
      </w:r>
      <w:r w:rsidR="00AC6B05">
        <w:t>t</w:t>
      </w:r>
      <w:r w:rsidR="00741D51">
        <w:t xml:space="preserve">u </w:t>
      </w:r>
      <w:r w:rsidRPr="00BC6222">
        <w:t xml:space="preserve">bude detailní popis nabízených služeb požadovaných dle této zadávací dokumentace a </w:t>
      </w:r>
      <w:r w:rsidRPr="00FC5E8F">
        <w:t xml:space="preserve">její </w:t>
      </w:r>
      <w:r w:rsidRPr="00FC5E8F">
        <w:rPr>
          <w:u w:val="single"/>
        </w:rPr>
        <w:t>Přílohy č. 1</w:t>
      </w:r>
      <w:r w:rsidR="00FC5E8F" w:rsidRPr="00FC5E8F">
        <w:t xml:space="preserve"> – </w:t>
      </w:r>
      <w:r w:rsidR="00FC5E8F" w:rsidRPr="00FC5E8F">
        <w:rPr>
          <w:i/>
        </w:rPr>
        <w:t>Položkový rozpočet vč. objemů služeb</w:t>
      </w:r>
      <w:r w:rsidR="00AC1C01">
        <w:t xml:space="preserve">, </w:t>
      </w:r>
      <w:r w:rsidR="00AC1C01" w:rsidRPr="00BC6222">
        <w:t xml:space="preserve">z nichž </w:t>
      </w:r>
      <w:r w:rsidR="00AC1C01">
        <w:t>bude</w:t>
      </w:r>
      <w:r w:rsidR="00AC1C01" w:rsidRPr="00BC6222">
        <w:t xml:space="preserve"> patrné dodržení jednotlivých požada</w:t>
      </w:r>
      <w:r w:rsidR="00AC1C01">
        <w:t>vků zadavatele na</w:t>
      </w:r>
      <w:r w:rsidR="00741D51">
        <w:t> </w:t>
      </w:r>
      <w:r w:rsidR="00AC1C01">
        <w:t>předmět plnění</w:t>
      </w:r>
      <w:r w:rsidR="00AC6B05">
        <w:t xml:space="preserve"> veřejné zakázky</w:t>
      </w:r>
      <w:r w:rsidR="00AC1C01">
        <w:t>, a to zejména ve</w:t>
      </w:r>
      <w:r w:rsidR="006D0CB1">
        <w:t> </w:t>
      </w:r>
      <w:r w:rsidR="00AC1C01">
        <w:t>vztahu k požadavk</w:t>
      </w:r>
      <w:r w:rsidR="00202823">
        <w:t>ům stanoveným v níže u</w:t>
      </w:r>
      <w:r w:rsidR="00AC1C01">
        <w:t>v</w:t>
      </w:r>
      <w:r w:rsidR="00202823">
        <w:t>e</w:t>
      </w:r>
      <w:r w:rsidR="00AC1C01">
        <w:t>dených bodech:</w:t>
      </w:r>
    </w:p>
    <w:p w:rsidR="00825719" w:rsidRDefault="00825719" w:rsidP="006D0CB1">
      <w:pPr>
        <w:pStyle w:val="Odstavecseseznamem"/>
        <w:numPr>
          <w:ilvl w:val="0"/>
          <w:numId w:val="17"/>
        </w:numPr>
        <w:spacing w:before="120" w:after="120" w:line="280" w:lineRule="atLeast"/>
        <w:ind w:left="1134" w:right="-142" w:hanging="425"/>
        <w:jc w:val="both"/>
      </w:pPr>
      <w:r>
        <w:t>SLUŽBY HROMADNÉHO REZESÍLÁNÍ SMS</w:t>
      </w:r>
    </w:p>
    <w:p w:rsidR="00825719" w:rsidRDefault="00825719" w:rsidP="00825719">
      <w:pPr>
        <w:spacing w:before="120" w:after="120" w:line="280" w:lineRule="atLeast"/>
        <w:ind w:left="1134" w:right="-142"/>
        <w:jc w:val="both"/>
      </w:pPr>
      <w:r>
        <w:t>(viz bod 3.1.8</w:t>
      </w:r>
      <w:r w:rsidRPr="00825719">
        <w:t xml:space="preserve"> této zadávací dokumentace</w:t>
      </w:r>
      <w:r>
        <w:t>)</w:t>
      </w:r>
    </w:p>
    <w:p w:rsidR="00825719" w:rsidRDefault="00825719" w:rsidP="006D0CB1">
      <w:pPr>
        <w:pStyle w:val="Odstavecseseznamem"/>
        <w:numPr>
          <w:ilvl w:val="0"/>
          <w:numId w:val="21"/>
        </w:numPr>
        <w:spacing w:before="120" w:after="120" w:line="280" w:lineRule="atLeast"/>
        <w:ind w:right="-142"/>
        <w:jc w:val="both"/>
      </w:pPr>
      <w:r w:rsidRPr="00825719">
        <w:t>způsob servisního zajištění kapacity přenosu</w:t>
      </w:r>
      <w:r>
        <w:t xml:space="preserve"> SMS v rámci služby hromadného rozesílání SMS</w:t>
      </w:r>
    </w:p>
    <w:p w:rsidR="00825719" w:rsidRDefault="00825719" w:rsidP="00825719">
      <w:pPr>
        <w:pStyle w:val="Odstavecseseznamem"/>
        <w:spacing w:before="120" w:after="120" w:line="280" w:lineRule="atLeast"/>
        <w:ind w:left="1134" w:right="-142"/>
        <w:jc w:val="both"/>
      </w:pPr>
    </w:p>
    <w:p w:rsidR="00AC1C01" w:rsidRPr="00741D51" w:rsidRDefault="00AC1C01" w:rsidP="006D0CB1">
      <w:pPr>
        <w:pStyle w:val="Odstavecseseznamem"/>
        <w:numPr>
          <w:ilvl w:val="0"/>
          <w:numId w:val="17"/>
        </w:numPr>
        <w:spacing w:before="120" w:after="120" w:line="280" w:lineRule="atLeast"/>
        <w:ind w:left="1134" w:right="-142" w:hanging="425"/>
        <w:jc w:val="both"/>
      </w:pPr>
      <w:r w:rsidRPr="00741D51">
        <w:t>PŘENESENÍ TELEFONNÍCH ČÍSEL A MIGRACE SLUŽEB</w:t>
      </w:r>
    </w:p>
    <w:p w:rsidR="00AC1C01" w:rsidRDefault="00F55227" w:rsidP="00AC1C01">
      <w:pPr>
        <w:spacing w:before="120" w:after="120" w:line="280" w:lineRule="atLeast"/>
        <w:ind w:left="717" w:right="-142" w:firstLine="360"/>
        <w:jc w:val="both"/>
      </w:pPr>
      <w:r w:rsidRPr="00741D51">
        <w:t xml:space="preserve"> (viz bod 3.1.11</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t>ko</w:t>
      </w:r>
      <w:r>
        <w:t>n</w:t>
      </w:r>
      <w:r w:rsidR="00A440F2">
        <w:t>krétní návrh postupu migrace te</w:t>
      </w:r>
      <w:r>
        <w:t>l</w:t>
      </w:r>
      <w:r w:rsidR="00A440F2">
        <w:t>e</w:t>
      </w:r>
      <w:r>
        <w:t xml:space="preserve">fonních čísel </w:t>
      </w:r>
      <w:r w:rsidRPr="008B2E20">
        <w:t>vče</w:t>
      </w:r>
      <w:r>
        <w:t>tně termínovaného harmonogramu</w:t>
      </w:r>
    </w:p>
    <w:p w:rsidR="008B2E20" w:rsidRPr="00741D51" w:rsidRDefault="008B2E20" w:rsidP="008B2E20">
      <w:pPr>
        <w:pStyle w:val="Odstavecseseznamem"/>
        <w:spacing w:before="120" w:after="120" w:line="280" w:lineRule="atLeast"/>
        <w:ind w:left="1797" w:right="-142"/>
        <w:jc w:val="both"/>
      </w:pPr>
    </w:p>
    <w:p w:rsidR="00AC1C01" w:rsidRPr="00741D51" w:rsidRDefault="00AC1C01" w:rsidP="006D0CB1">
      <w:pPr>
        <w:pStyle w:val="Odstavecseseznamem"/>
        <w:numPr>
          <w:ilvl w:val="0"/>
          <w:numId w:val="16"/>
        </w:numPr>
        <w:spacing w:before="120" w:after="120" w:line="280" w:lineRule="atLeast"/>
        <w:ind w:right="-142"/>
        <w:jc w:val="both"/>
      </w:pPr>
      <w:r w:rsidRPr="00741D51">
        <w:t>ÚROVEŇ ZÁKAZNICKÉ PODPORY</w:t>
      </w:r>
    </w:p>
    <w:p w:rsidR="00AC1C01" w:rsidRDefault="00F55227" w:rsidP="00AC1C01">
      <w:pPr>
        <w:spacing w:before="120" w:after="120" w:line="280" w:lineRule="atLeast"/>
        <w:ind w:left="717" w:right="-142" w:firstLine="360"/>
        <w:jc w:val="both"/>
      </w:pPr>
      <w:r w:rsidRPr="00741D51">
        <w:t>(viz bod 3.1.12</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lastRenderedPageBreak/>
        <w:t>způsob řešení dodávek SIM na jednotlivá pracoviště zadavatelů, počty a lokality zákaznických prodejen a spolupracujících organizací v oblasti zákaznické po</w:t>
      </w:r>
      <w:r>
        <w:t>dpory (dealeři, partneři atd.),</w:t>
      </w:r>
      <w:r w:rsidRPr="008B2E20">
        <w:t xml:space="preserve"> způsob upl</w:t>
      </w:r>
      <w:r>
        <w:t>atňování a vypořádání reklamací</w:t>
      </w:r>
    </w:p>
    <w:p w:rsidR="00681CD6" w:rsidRPr="00741D51" w:rsidRDefault="00681CD6" w:rsidP="008B2E20">
      <w:pPr>
        <w:pStyle w:val="Odstavecseseznamem"/>
        <w:spacing w:before="120" w:after="120" w:line="280" w:lineRule="atLeast"/>
        <w:ind w:left="1797" w:right="-142"/>
        <w:jc w:val="both"/>
      </w:pPr>
    </w:p>
    <w:p w:rsidR="00741D51" w:rsidRPr="00741D51" w:rsidRDefault="00741D51" w:rsidP="006D0CB1">
      <w:pPr>
        <w:pStyle w:val="Odstavecseseznamem"/>
        <w:numPr>
          <w:ilvl w:val="0"/>
          <w:numId w:val="16"/>
        </w:numPr>
        <w:spacing w:before="120" w:after="120" w:line="280" w:lineRule="atLeast"/>
        <w:ind w:right="-142"/>
        <w:jc w:val="both"/>
      </w:pPr>
      <w:r w:rsidRPr="00741D51">
        <w:t xml:space="preserve">OSTATNÍ POŽADAVKY ZADAVATELE </w:t>
      </w:r>
    </w:p>
    <w:p w:rsidR="00741D51" w:rsidRDefault="00741D51" w:rsidP="00AC1C01">
      <w:pPr>
        <w:spacing w:before="120" w:after="120" w:line="280" w:lineRule="atLeast"/>
        <w:ind w:left="717" w:right="-142" w:firstLine="360"/>
        <w:jc w:val="both"/>
      </w:pPr>
      <w:r>
        <w:t>(vi bod 3.1.13 této za</w:t>
      </w:r>
      <w:r w:rsidR="000C0168">
        <w:t>d</w:t>
      </w:r>
      <w:r>
        <w:t>ávací dokumentace)</w:t>
      </w:r>
    </w:p>
    <w:p w:rsidR="00741D51" w:rsidRDefault="00741D51" w:rsidP="006D0CB1">
      <w:pPr>
        <w:pStyle w:val="Odstavecseseznamem"/>
        <w:numPr>
          <w:ilvl w:val="0"/>
          <w:numId w:val="20"/>
        </w:numPr>
        <w:spacing w:before="120" w:after="120" w:line="280" w:lineRule="atLeast"/>
        <w:ind w:right="-142"/>
        <w:jc w:val="both"/>
      </w:pPr>
      <w:r>
        <w:t>informace</w:t>
      </w:r>
      <w:r w:rsidRPr="00741D51">
        <w:t xml:space="preserve"> o aktuálních hodnotách a popis </w:t>
      </w:r>
      <w:r w:rsidR="008B2E20">
        <w:t>pokrytí signálem GSM, dostupnosti sítě a</w:t>
      </w:r>
      <w:r w:rsidR="005D0EBE">
        <w:t> </w:t>
      </w:r>
      <w:r w:rsidR="008B2E20">
        <w:t>způsobu zabezpečení sítě</w:t>
      </w:r>
    </w:p>
    <w:p w:rsidR="00424A82" w:rsidRDefault="00424A82" w:rsidP="00424A82">
      <w:pPr>
        <w:pStyle w:val="Odstavecseseznamem"/>
        <w:numPr>
          <w:ilvl w:val="0"/>
          <w:numId w:val="20"/>
        </w:numPr>
        <w:spacing w:before="120" w:after="120" w:line="280" w:lineRule="atLeast"/>
        <w:ind w:right="-142"/>
        <w:jc w:val="both"/>
      </w:pPr>
      <w:r>
        <w:t>kompletní</w:t>
      </w:r>
      <w:r w:rsidRPr="00424A82">
        <w:t xml:space="preserve"> </w:t>
      </w:r>
      <w:r>
        <w:t xml:space="preserve">a ke dni podání nabídky platný ceník veškerých služeb </w:t>
      </w:r>
      <w:r w:rsidRPr="00424A82">
        <w:t>pro firemní zákazníky</w:t>
      </w:r>
    </w:p>
    <w:p w:rsidR="00160E09" w:rsidRDefault="00160E09" w:rsidP="00681CD6">
      <w:pPr>
        <w:spacing w:before="120" w:after="120" w:line="280" w:lineRule="atLeast"/>
        <w:ind w:left="567" w:right="-142"/>
        <w:jc w:val="both"/>
      </w:pPr>
      <w:r>
        <w:t>Návrh realizace předložený uchazečem v nabídce bude tvořit přílohu č</w:t>
      </w:r>
      <w:r w:rsidR="00F04919">
        <w:t>.</w:t>
      </w:r>
      <w:r>
        <w:t xml:space="preserve"> 2 </w:t>
      </w:r>
      <w:r w:rsidR="00F04919">
        <w:t xml:space="preserve">závazného návrhu </w:t>
      </w:r>
      <w:r>
        <w:t xml:space="preserve">rámcové smlouvy </w:t>
      </w:r>
      <w:r w:rsidR="00F04919">
        <w:t xml:space="preserve">a bude závazný pro </w:t>
      </w:r>
      <w:r>
        <w:t>plnění veřejné zakázky.</w:t>
      </w:r>
    </w:p>
    <w:p w:rsidR="00EE238C" w:rsidRPr="00C96D67" w:rsidRDefault="009D0435" w:rsidP="00C96D67">
      <w:pPr>
        <w:pStyle w:val="Nadpis1"/>
        <w:tabs>
          <w:tab w:val="clear" w:pos="792"/>
          <w:tab w:val="num" w:pos="360"/>
        </w:tabs>
        <w:spacing w:line="280" w:lineRule="atLeast"/>
        <w:ind w:left="360" w:hanging="360"/>
        <w:rPr>
          <w:rFonts w:cs="Arial"/>
        </w:rPr>
      </w:pPr>
      <w:bookmarkStart w:id="83" w:name="_Toc260777491"/>
      <w:bookmarkStart w:id="84" w:name="_Toc266797550"/>
      <w:bookmarkStart w:id="85" w:name="_Toc446332423"/>
      <w:r>
        <w:rPr>
          <w:rFonts w:cs="Arial"/>
        </w:rPr>
        <w:t>Způsob</w:t>
      </w:r>
      <w:r w:rsidR="00EE238C" w:rsidRPr="00C96D67">
        <w:rPr>
          <w:rFonts w:cs="Arial"/>
        </w:rPr>
        <w:t xml:space="preserve"> </w:t>
      </w:r>
      <w:r>
        <w:rPr>
          <w:rFonts w:cs="Arial"/>
        </w:rPr>
        <w:t xml:space="preserve">a místo </w:t>
      </w:r>
      <w:r w:rsidR="00EE238C" w:rsidRPr="00C96D67">
        <w:rPr>
          <w:rFonts w:cs="Arial"/>
        </w:rPr>
        <w:t>podání nabídek</w:t>
      </w:r>
      <w:bookmarkEnd w:id="83"/>
      <w:bookmarkEnd w:id="84"/>
      <w:bookmarkEnd w:id="85"/>
    </w:p>
    <w:p w:rsidR="009D0435" w:rsidRPr="00681CD6" w:rsidRDefault="00681CD6"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6" w:name="_Toc446332424"/>
      <w:r>
        <w:rPr>
          <w:szCs w:val="22"/>
        </w:rPr>
        <w:t>Podmínky pro podání nabídek</w:t>
      </w:r>
      <w:bookmarkEnd w:id="86"/>
    </w:p>
    <w:p w:rsidR="009D0435" w:rsidRPr="00EC0252" w:rsidRDefault="009D0435" w:rsidP="00EC0252">
      <w:pPr>
        <w:autoSpaceDE w:val="0"/>
        <w:autoSpaceDN w:val="0"/>
        <w:adjustRightInd w:val="0"/>
        <w:spacing w:line="280" w:lineRule="atLeast"/>
        <w:jc w:val="both"/>
        <w:rPr>
          <w:noProof w:val="0"/>
          <w:color w:val="000000"/>
        </w:rPr>
      </w:pPr>
    </w:p>
    <w:p w:rsidR="009D0435" w:rsidRDefault="009D0435" w:rsidP="00681CD6">
      <w:pPr>
        <w:autoSpaceDE w:val="0"/>
        <w:autoSpaceDN w:val="0"/>
        <w:adjustRightInd w:val="0"/>
        <w:spacing w:line="280" w:lineRule="atLeast"/>
        <w:ind w:firstLine="567"/>
        <w:jc w:val="both"/>
        <w:rPr>
          <w:noProof w:val="0"/>
          <w:color w:val="000000"/>
        </w:rPr>
      </w:pPr>
      <w:r w:rsidRPr="00EC0252">
        <w:rPr>
          <w:noProof w:val="0"/>
          <w:color w:val="000000"/>
        </w:rPr>
        <w:t>Uchazeč je oprávněn podat nabídku buď:</w:t>
      </w:r>
    </w:p>
    <w:p w:rsidR="006D0CB1" w:rsidRPr="00EC0252" w:rsidRDefault="006D0CB1" w:rsidP="00681CD6">
      <w:pPr>
        <w:autoSpaceDE w:val="0"/>
        <w:autoSpaceDN w:val="0"/>
        <w:adjustRightInd w:val="0"/>
        <w:spacing w:line="280" w:lineRule="atLeast"/>
        <w:ind w:firstLine="567"/>
        <w:jc w:val="both"/>
        <w:rPr>
          <w:noProof w:val="0"/>
          <w:color w:val="000000"/>
        </w:rPr>
      </w:pPr>
    </w:p>
    <w:p w:rsidR="00EC0252"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elektronickými prostředky nebo</w:t>
      </w:r>
    </w:p>
    <w:p w:rsidR="009D0435"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v listinné podobě (zadavatel</w:t>
      </w:r>
      <w:r w:rsidR="006D0CB1">
        <w:rPr>
          <w:color w:val="000000"/>
        </w:rPr>
        <w:t xml:space="preserve"> listinnou formu upřednostňuje).</w:t>
      </w:r>
    </w:p>
    <w:p w:rsidR="00EC0252" w:rsidRDefault="00EC0252" w:rsidP="00EC0252">
      <w:pPr>
        <w:autoSpaceDE w:val="0"/>
        <w:autoSpaceDN w:val="0"/>
        <w:adjustRightInd w:val="0"/>
        <w:spacing w:line="280" w:lineRule="atLeast"/>
        <w:jc w:val="both"/>
        <w:rPr>
          <w:noProof w:val="0"/>
          <w:color w:val="000000"/>
        </w:rPr>
      </w:pPr>
    </w:p>
    <w:p w:rsidR="00EC0252" w:rsidRDefault="00EC0252"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b w:val="0"/>
        </w:rPr>
      </w:pPr>
      <w:bookmarkStart w:id="87" w:name="_Toc446332425"/>
      <w:r w:rsidRPr="00681CD6">
        <w:rPr>
          <w:szCs w:val="22"/>
        </w:rPr>
        <w:t>Lh</w:t>
      </w:r>
      <w:r w:rsidR="00681CD6" w:rsidRPr="00681CD6">
        <w:rPr>
          <w:szCs w:val="22"/>
        </w:rPr>
        <w:t>ůta a místo pro podání nabídek</w:t>
      </w:r>
      <w:bookmarkEnd w:id="87"/>
      <w:r w:rsidRPr="00EC0252">
        <w:rPr>
          <w:sz w:val="24"/>
          <w:szCs w:val="24"/>
        </w:rPr>
        <w:t xml:space="preserve"> </w:t>
      </w:r>
      <w:r w:rsidRPr="00EC0252">
        <w:rPr>
          <w:sz w:val="24"/>
          <w:szCs w:val="24"/>
        </w:rPr>
        <w:tab/>
      </w:r>
      <w:r w:rsidRPr="00BC6222">
        <w:rPr>
          <w:b w:val="0"/>
        </w:rPr>
        <w:tab/>
      </w:r>
    </w:p>
    <w:p w:rsidR="00EC0252" w:rsidRDefault="00EC0252" w:rsidP="00EC0252">
      <w:pPr>
        <w:keepNext/>
        <w:spacing w:line="280" w:lineRule="atLeast"/>
        <w:ind w:firstLine="360"/>
        <w:jc w:val="both"/>
        <w:rPr>
          <w:b/>
        </w:rPr>
      </w:pPr>
    </w:p>
    <w:p w:rsidR="00EC0252" w:rsidRPr="00BC6222" w:rsidRDefault="00EC0252" w:rsidP="00EC0252">
      <w:pPr>
        <w:keepNext/>
        <w:spacing w:line="280" w:lineRule="atLeast"/>
        <w:ind w:firstLine="567"/>
        <w:jc w:val="both"/>
        <w:rPr>
          <w:b/>
        </w:rPr>
      </w:pPr>
      <w:r w:rsidRPr="00BC6222">
        <w:rPr>
          <w:b/>
        </w:rPr>
        <w:t>Datum:</w:t>
      </w:r>
      <w:r w:rsidRPr="00BC6222">
        <w:rPr>
          <w:b/>
        </w:rPr>
        <w:tab/>
      </w:r>
      <w:r>
        <w:rPr>
          <w:b/>
        </w:rPr>
        <w:t xml:space="preserve">     </w:t>
      </w:r>
      <w:r w:rsidR="007B494C">
        <w:rPr>
          <w:b/>
        </w:rPr>
        <w:t>10</w:t>
      </w:r>
      <w:r w:rsidR="00202366">
        <w:rPr>
          <w:b/>
        </w:rPr>
        <w:t xml:space="preserve">. </w:t>
      </w:r>
      <w:r w:rsidR="00C824BD">
        <w:rPr>
          <w:b/>
        </w:rPr>
        <w:t>5</w:t>
      </w:r>
      <w:r w:rsidR="00202366">
        <w:rPr>
          <w:b/>
        </w:rPr>
        <w:t xml:space="preserve">. </w:t>
      </w:r>
      <w:r>
        <w:rPr>
          <w:b/>
        </w:rPr>
        <w:t>2016</w:t>
      </w:r>
      <w:r w:rsidRPr="00BC6222">
        <w:tab/>
      </w:r>
      <w:r>
        <w:rPr>
          <w:b/>
        </w:rPr>
        <w:t>Hodina:      13</w:t>
      </w:r>
      <w:r w:rsidRPr="00BC6222">
        <w:rPr>
          <w:b/>
        </w:rPr>
        <w:t>:00</w:t>
      </w:r>
    </w:p>
    <w:p w:rsidR="00EC0252" w:rsidRDefault="00EC0252" w:rsidP="00EC0252">
      <w:pPr>
        <w:spacing w:before="120" w:line="280" w:lineRule="atLeast"/>
        <w:ind w:left="360" w:right="23"/>
        <w:jc w:val="both"/>
        <w:rPr>
          <w:b/>
          <w:bCs/>
        </w:rPr>
      </w:pPr>
    </w:p>
    <w:p w:rsidR="00EC0252" w:rsidRPr="009D0435" w:rsidRDefault="00EC0252" w:rsidP="00EC0252">
      <w:pPr>
        <w:spacing w:before="120" w:line="280" w:lineRule="atLeast"/>
        <w:ind w:left="360" w:right="23" w:firstLine="207"/>
        <w:jc w:val="both"/>
        <w:rPr>
          <w:b/>
          <w:bCs/>
        </w:rPr>
      </w:pPr>
      <w:r w:rsidRPr="009D0435">
        <w:rPr>
          <w:b/>
          <w:bCs/>
        </w:rPr>
        <w:t>Adresa pro elektronické podání nabídek:</w:t>
      </w:r>
    </w:p>
    <w:p w:rsidR="00202366" w:rsidRDefault="00E36204" w:rsidP="00EC0252">
      <w:pPr>
        <w:spacing w:before="120" w:line="280" w:lineRule="atLeast"/>
        <w:ind w:left="360" w:right="23" w:firstLine="207"/>
        <w:jc w:val="both"/>
      </w:pPr>
      <w:hyperlink r:id="rId16" w:history="1">
        <w:r w:rsidR="009A0032" w:rsidRPr="00E01BFA">
          <w:rPr>
            <w:rStyle w:val="Hypertextovodkaz"/>
            <w:rFonts w:cs="Arial"/>
          </w:rPr>
          <w:t>https://mpsv.ezak.cz/profile_display_2.html</w:t>
        </w:r>
      </w:hyperlink>
      <w:r w:rsidR="009A0032">
        <w:t xml:space="preserve"> </w:t>
      </w:r>
    </w:p>
    <w:p w:rsidR="009A0032" w:rsidRDefault="009A0032" w:rsidP="00EC0252">
      <w:pPr>
        <w:spacing w:before="120" w:line="280" w:lineRule="atLeast"/>
        <w:ind w:left="360" w:right="23" w:firstLine="207"/>
        <w:jc w:val="both"/>
        <w:rPr>
          <w:b/>
          <w:bCs/>
        </w:rPr>
      </w:pPr>
    </w:p>
    <w:p w:rsidR="00EC0252" w:rsidRPr="009D0435" w:rsidRDefault="00EC0252" w:rsidP="00EC0252">
      <w:pPr>
        <w:spacing w:before="120" w:line="280" w:lineRule="atLeast"/>
        <w:ind w:left="360" w:right="23" w:firstLine="207"/>
        <w:jc w:val="both"/>
        <w:rPr>
          <w:b/>
          <w:bCs/>
        </w:rPr>
      </w:pPr>
      <w:r w:rsidRPr="009D0435">
        <w:rPr>
          <w:b/>
          <w:bCs/>
        </w:rPr>
        <w:t xml:space="preserve">Adresa pro listinné podání nabídek: </w:t>
      </w:r>
    </w:p>
    <w:p w:rsidR="00EC0252" w:rsidRPr="00FC5E8F" w:rsidRDefault="00EC0252" w:rsidP="00EC0252">
      <w:pPr>
        <w:pStyle w:val="Nadpis8"/>
        <w:numPr>
          <w:ilvl w:val="0"/>
          <w:numId w:val="0"/>
        </w:numPr>
        <w:spacing w:before="120" w:after="0" w:line="280" w:lineRule="atLeast"/>
        <w:ind w:left="567" w:right="23"/>
        <w:rPr>
          <w:bCs/>
          <w:i w:val="0"/>
        </w:rPr>
      </w:pPr>
      <w:r w:rsidRPr="00FC5E8F">
        <w:rPr>
          <w:bCs/>
          <w:i w:val="0"/>
        </w:rPr>
        <w:t xml:space="preserve">Česká republika - Ministerstvo práce a sociálních věcí </w:t>
      </w:r>
    </w:p>
    <w:p w:rsidR="00EC0252" w:rsidRPr="00FC5E8F" w:rsidRDefault="00EC0252" w:rsidP="00EC0252">
      <w:pPr>
        <w:spacing w:line="280" w:lineRule="atLeast"/>
        <w:ind w:right="23" w:firstLine="567"/>
        <w:jc w:val="both"/>
      </w:pPr>
      <w:r w:rsidRPr="00FC5E8F">
        <w:rPr>
          <w:bCs/>
        </w:rPr>
        <w:t>Odbor c</w:t>
      </w:r>
      <w:r>
        <w:rPr>
          <w:bCs/>
        </w:rPr>
        <w:t>entrálních nákupů a veřejných zakázek</w:t>
      </w:r>
    </w:p>
    <w:p w:rsidR="00EC0252" w:rsidRPr="00FC5E8F" w:rsidRDefault="00EC0252" w:rsidP="00EC0252">
      <w:pPr>
        <w:spacing w:line="280" w:lineRule="atLeast"/>
        <w:ind w:right="23" w:firstLine="567"/>
        <w:jc w:val="both"/>
        <w:rPr>
          <w:bCs/>
        </w:rPr>
      </w:pPr>
      <w:r>
        <w:rPr>
          <w:bCs/>
        </w:rPr>
        <w:t xml:space="preserve">Na Poříčním právu </w:t>
      </w:r>
      <w:r w:rsidRPr="00FC5E8F">
        <w:rPr>
          <w:bCs/>
        </w:rPr>
        <w:t>376</w:t>
      </w:r>
      <w:r>
        <w:rPr>
          <w:bCs/>
        </w:rPr>
        <w:t>/1</w:t>
      </w:r>
    </w:p>
    <w:p w:rsidR="00EC0252" w:rsidRDefault="00EC0252" w:rsidP="00EC0252">
      <w:pPr>
        <w:spacing w:line="280" w:lineRule="atLeast"/>
        <w:ind w:right="23" w:firstLine="567"/>
        <w:jc w:val="both"/>
        <w:rPr>
          <w:bCs/>
        </w:rPr>
      </w:pPr>
      <w:r w:rsidRPr="00FC5E8F">
        <w:rPr>
          <w:bCs/>
        </w:rPr>
        <w:t>128 01 Praha 2</w:t>
      </w:r>
    </w:p>
    <w:p w:rsidR="00735DF9" w:rsidRDefault="00735DF9" w:rsidP="00EC0252">
      <w:pPr>
        <w:spacing w:line="280" w:lineRule="atLeast"/>
        <w:ind w:right="23" w:firstLine="567"/>
        <w:jc w:val="both"/>
        <w:rPr>
          <w:bCs/>
        </w:rPr>
      </w:pPr>
    </w:p>
    <w:p w:rsidR="00735DF9" w:rsidRDefault="00735DF9" w:rsidP="00EC0252">
      <w:pPr>
        <w:spacing w:line="280" w:lineRule="atLeast"/>
        <w:ind w:right="23" w:firstLine="567"/>
        <w:jc w:val="both"/>
        <w:rPr>
          <w:bCs/>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8" w:name="_Toc446332426"/>
      <w:r w:rsidRPr="00681CD6">
        <w:rPr>
          <w:szCs w:val="22"/>
        </w:rPr>
        <w:t>Nabídky podávané elektronickými prostředky</w:t>
      </w:r>
      <w:bookmarkEnd w:id="88"/>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Nabídky podávané v elektronické podobě uchazeči doručí do konce lhůty pro podání nabídek,</w:t>
      </w:r>
      <w:r w:rsidR="00EC0252">
        <w:rPr>
          <w:noProof w:val="0"/>
          <w:color w:val="000000"/>
        </w:rPr>
        <w:t xml:space="preserve"> </w:t>
      </w:r>
      <w:r w:rsidRPr="00EC0252">
        <w:rPr>
          <w:noProof w:val="0"/>
          <w:color w:val="000000"/>
        </w:rPr>
        <w:t>a</w:t>
      </w:r>
      <w:r w:rsidR="006D0CB1">
        <w:rPr>
          <w:noProof w:val="0"/>
          <w:color w:val="000000"/>
        </w:rPr>
        <w:t> </w:t>
      </w:r>
      <w:r w:rsidRPr="00EC0252">
        <w:rPr>
          <w:noProof w:val="0"/>
          <w:color w:val="000000"/>
        </w:rPr>
        <w:t>to prostřednictvím elektronického nástroje na výše uvedené elektronické adrese.</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lastRenderedPageBreak/>
        <w:t>Uchazeč, resp. kontaktní osoba pro podání nabídky, musí být pro elektronické podání nabídky</w:t>
      </w:r>
      <w:r w:rsidR="00EC0252">
        <w:rPr>
          <w:noProof w:val="0"/>
          <w:color w:val="000000"/>
        </w:rPr>
        <w:t xml:space="preserve"> </w:t>
      </w:r>
      <w:r w:rsidRPr="00EC0252">
        <w:rPr>
          <w:noProof w:val="0"/>
          <w:color w:val="000000"/>
        </w:rPr>
        <w:t>držitelem kvalifikovaného certifikátu. Uchazeč je povinen podat nabídku prostřednictvím</w:t>
      </w:r>
      <w:r w:rsidR="00EC0252">
        <w:rPr>
          <w:noProof w:val="0"/>
          <w:color w:val="000000"/>
        </w:rPr>
        <w:t xml:space="preserve"> </w:t>
      </w:r>
      <w:r w:rsidRPr="00EC0252">
        <w:rPr>
          <w:noProof w:val="0"/>
          <w:color w:val="000000"/>
        </w:rPr>
        <w:t>kontaktní osoby uvedené na krycím listu nabídky a uvedeného elektronického kontaktu, jehož</w:t>
      </w:r>
      <w:r w:rsidR="006D0CB1">
        <w:rPr>
          <w:noProof w:val="0"/>
          <w:color w:val="000000"/>
        </w:rPr>
        <w:t> </w:t>
      </w:r>
      <w:r w:rsidRPr="00EC0252">
        <w:rPr>
          <w:noProof w:val="0"/>
          <w:color w:val="000000"/>
        </w:rPr>
        <w:t>prostřednictvím bude vedena komunikace v rámci zadávacího řízení.</w:t>
      </w:r>
    </w:p>
    <w:p w:rsidR="00EC0252" w:rsidRDefault="00EC0252"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Při zadávání veřejné zakázky jsou zadavatel i uchazeči povinni používat, při využití</w:t>
      </w:r>
      <w:r w:rsidR="00EC0252">
        <w:rPr>
          <w:noProof w:val="0"/>
          <w:color w:val="000000"/>
        </w:rPr>
        <w:t xml:space="preserve"> </w:t>
      </w:r>
      <w:r w:rsidRPr="00EC0252">
        <w:rPr>
          <w:noProof w:val="0"/>
          <w:color w:val="000000"/>
        </w:rPr>
        <w:t>elektronických prostředků, výlučně elektronické prostředky dle § 149 zákona.</w:t>
      </w:r>
      <w:r w:rsidR="00EC0252">
        <w:rPr>
          <w:noProof w:val="0"/>
          <w:color w:val="000000"/>
        </w:rPr>
        <w:t xml:space="preserve"> </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Pokud podává nabídku více uchazečů společně (společná nabídka), uvedou v nabídce kromě</w:t>
      </w:r>
      <w:r w:rsidR="00EC0252">
        <w:rPr>
          <w:noProof w:val="0"/>
          <w:color w:val="000000"/>
        </w:rPr>
        <w:t xml:space="preserve"> </w:t>
      </w:r>
      <w:r w:rsidRPr="00EC0252">
        <w:rPr>
          <w:noProof w:val="0"/>
          <w:color w:val="000000"/>
        </w:rPr>
        <w:t>kontaktní adresy dle předchozí věty též osobu, která bude zmocněna zastupovat tyto</w:t>
      </w:r>
      <w:r w:rsidR="00EC0252">
        <w:rPr>
          <w:noProof w:val="0"/>
          <w:color w:val="000000"/>
        </w:rPr>
        <w:t xml:space="preserve"> </w:t>
      </w:r>
      <w:r w:rsidRPr="00EC0252">
        <w:rPr>
          <w:noProof w:val="0"/>
          <w:color w:val="000000"/>
        </w:rPr>
        <w:t>uchazeče při styku se zadavatelem v průběhu zadávacího řízení. Uchazeč je oprávněn podat</w:t>
      </w:r>
      <w:r w:rsidR="00EC0252">
        <w:rPr>
          <w:noProof w:val="0"/>
          <w:color w:val="000000"/>
        </w:rPr>
        <w:t xml:space="preserve"> </w:t>
      </w:r>
      <w:r w:rsidRPr="00EC0252">
        <w:rPr>
          <w:noProof w:val="0"/>
          <w:color w:val="000000"/>
        </w:rPr>
        <w:t>nabídku prostřednictvím této kontaktní osoby.</w:t>
      </w:r>
    </w:p>
    <w:p w:rsidR="00EC0252" w:rsidRDefault="00EC0252" w:rsidP="00681CD6">
      <w:pPr>
        <w:autoSpaceDE w:val="0"/>
        <w:autoSpaceDN w:val="0"/>
        <w:adjustRightInd w:val="0"/>
        <w:spacing w:line="280" w:lineRule="atLeast"/>
        <w:ind w:left="567"/>
        <w:jc w:val="both"/>
        <w:rPr>
          <w:noProof w:val="0"/>
          <w:color w:val="000000"/>
        </w:rPr>
      </w:pPr>
    </w:p>
    <w:p w:rsidR="00865DFB" w:rsidRDefault="009D0435" w:rsidP="00681CD6">
      <w:pPr>
        <w:autoSpaceDE w:val="0"/>
        <w:autoSpaceDN w:val="0"/>
        <w:adjustRightInd w:val="0"/>
        <w:spacing w:line="280" w:lineRule="atLeast"/>
        <w:ind w:left="567"/>
        <w:jc w:val="both"/>
        <w:rPr>
          <w:noProof w:val="0"/>
          <w:color w:val="000000"/>
        </w:rPr>
      </w:pPr>
      <w:r w:rsidRPr="00EC0252">
        <w:rPr>
          <w:noProof w:val="0"/>
          <w:color w:val="000000"/>
        </w:rPr>
        <w:t>Uchazeč musí být připojen k</w:t>
      </w:r>
      <w:r w:rsidR="00EC0252">
        <w:rPr>
          <w:noProof w:val="0"/>
          <w:color w:val="000000"/>
        </w:rPr>
        <w:t> </w:t>
      </w:r>
      <w:r w:rsidRPr="00EC0252">
        <w:rPr>
          <w:noProof w:val="0"/>
          <w:color w:val="000000"/>
        </w:rPr>
        <w:t>síti</w:t>
      </w:r>
      <w:r w:rsidR="00EC0252">
        <w:rPr>
          <w:noProof w:val="0"/>
          <w:color w:val="000000"/>
        </w:rPr>
        <w:t xml:space="preserve"> </w:t>
      </w:r>
      <w:r w:rsidRPr="00EC0252">
        <w:rPr>
          <w:noProof w:val="0"/>
          <w:color w:val="000000"/>
        </w:rPr>
        <w:t>Internet a mít zajištěný uznávaný elektronický podpis založený na</w:t>
      </w:r>
      <w:r w:rsidR="00865DFB">
        <w:rPr>
          <w:noProof w:val="0"/>
          <w:color w:val="000000"/>
        </w:rPr>
        <w:t> </w:t>
      </w:r>
      <w:r w:rsidRPr="00EC0252">
        <w:rPr>
          <w:noProof w:val="0"/>
          <w:color w:val="000000"/>
        </w:rPr>
        <w:t>kvalifikovaném certifikátu.</w:t>
      </w:r>
      <w:r w:rsidR="00EC0252">
        <w:rPr>
          <w:noProof w:val="0"/>
          <w:color w:val="000000"/>
        </w:rPr>
        <w:t xml:space="preserve"> </w:t>
      </w:r>
    </w:p>
    <w:p w:rsidR="00865DFB" w:rsidRDefault="00865DFB"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Bližší informace nezbytné pro</w:t>
      </w:r>
      <w:r w:rsidR="00EC0252">
        <w:rPr>
          <w:noProof w:val="0"/>
          <w:color w:val="000000"/>
        </w:rPr>
        <w:t> </w:t>
      </w:r>
      <w:r w:rsidRPr="00EC0252">
        <w:rPr>
          <w:noProof w:val="0"/>
          <w:color w:val="000000"/>
        </w:rPr>
        <w:t>podání elektronické nabídky jsou uvedeny na adrese</w:t>
      </w:r>
      <w:r w:rsidR="00865DFB">
        <w:rPr>
          <w:noProof w:val="0"/>
          <w:color w:val="000000"/>
        </w:rPr>
        <w:t xml:space="preserve">  </w:t>
      </w:r>
      <w:hyperlink r:id="rId17" w:history="1">
        <w:r w:rsidR="00865DFB" w:rsidRPr="00D429C8">
          <w:rPr>
            <w:rStyle w:val="Hypertextovodkaz"/>
            <w:rFonts w:cs="Arial"/>
            <w:noProof w:val="0"/>
          </w:rPr>
          <w:t>https://mpsv.ezak.cz/</w:t>
        </w:r>
      </w:hyperlink>
      <w:r w:rsidR="00865DFB">
        <w:rPr>
          <w:noProof w:val="0"/>
          <w:color w:val="000000"/>
        </w:rPr>
        <w:t xml:space="preserve"> v uživatelské příručce a manuálu elektronického podpisu.</w:t>
      </w:r>
    </w:p>
    <w:p w:rsidR="00681CD6" w:rsidRPr="00EC0252" w:rsidRDefault="00681CD6" w:rsidP="00681CD6">
      <w:pPr>
        <w:autoSpaceDE w:val="0"/>
        <w:autoSpaceDN w:val="0"/>
        <w:adjustRightInd w:val="0"/>
        <w:spacing w:line="280" w:lineRule="atLeast"/>
        <w:ind w:left="567"/>
        <w:jc w:val="both"/>
        <w:rPr>
          <w:noProof w:val="0"/>
          <w:color w:val="000000"/>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9" w:name="_Toc446332427"/>
      <w:r w:rsidRPr="00681CD6">
        <w:rPr>
          <w:szCs w:val="22"/>
        </w:rPr>
        <w:t>Nabídky podávané v listinné podobě</w:t>
      </w:r>
      <w:bookmarkEnd w:id="89"/>
    </w:p>
    <w:p w:rsidR="00865DFB" w:rsidRDefault="009D0435" w:rsidP="00865DFB">
      <w:pPr>
        <w:autoSpaceDE w:val="0"/>
        <w:autoSpaceDN w:val="0"/>
        <w:adjustRightInd w:val="0"/>
        <w:spacing w:line="280" w:lineRule="atLeast"/>
        <w:ind w:left="567"/>
        <w:jc w:val="both"/>
        <w:rPr>
          <w:bCs/>
        </w:rPr>
      </w:pPr>
      <w:r w:rsidRPr="00EC0252">
        <w:rPr>
          <w:noProof w:val="0"/>
          <w:color w:val="000000"/>
        </w:rPr>
        <w:t xml:space="preserve">Nabídky podávané v listinné podobě uchazeči doručí do </w:t>
      </w:r>
      <w:r w:rsidR="00865DFB">
        <w:rPr>
          <w:noProof w:val="0"/>
          <w:color w:val="000000"/>
        </w:rPr>
        <w:t xml:space="preserve">konce lhůty pro podání nabídek </w:t>
      </w:r>
      <w:r w:rsidR="00865DFB" w:rsidRPr="0098243E">
        <w:rPr>
          <w:b/>
          <w:bCs/>
        </w:rPr>
        <w:t>poštou (případně jiným veřejným přepravcem) nebo osobně na</w:t>
      </w:r>
      <w:r w:rsidR="00865DFB">
        <w:rPr>
          <w:b/>
          <w:bCs/>
        </w:rPr>
        <w:t> </w:t>
      </w:r>
      <w:r w:rsidR="00865DFB" w:rsidRPr="0098243E">
        <w:rPr>
          <w:b/>
          <w:bCs/>
        </w:rPr>
        <w:t xml:space="preserve">podatelnu </w:t>
      </w:r>
      <w:r w:rsidR="00865DFB">
        <w:rPr>
          <w:b/>
          <w:bCs/>
        </w:rPr>
        <w:t>zadavatele</w:t>
      </w:r>
      <w:r w:rsidR="00865DFB">
        <w:rPr>
          <w:rStyle w:val="Znakapoznpodarou"/>
          <w:b/>
          <w:bCs/>
        </w:rPr>
        <w:footnoteReference w:id="2"/>
      </w:r>
      <w:r w:rsidR="00865DFB" w:rsidRPr="0098243E">
        <w:rPr>
          <w:b/>
          <w:bCs/>
        </w:rPr>
        <w:t xml:space="preserve"> </w:t>
      </w:r>
      <w:r w:rsidR="00202366">
        <w:rPr>
          <w:bCs/>
        </w:rPr>
        <w:t>na adrese sdídla zadavatele u</w:t>
      </w:r>
      <w:r w:rsidR="00865DFB">
        <w:rPr>
          <w:bCs/>
        </w:rPr>
        <w:t>v</w:t>
      </w:r>
      <w:r w:rsidR="00202366">
        <w:rPr>
          <w:bCs/>
        </w:rPr>
        <w:t>e</w:t>
      </w:r>
      <w:r w:rsidR="00865DFB">
        <w:rPr>
          <w:bCs/>
        </w:rPr>
        <w:t>dené výše.</w:t>
      </w:r>
    </w:p>
    <w:p w:rsidR="00865DFB" w:rsidRDefault="00865DFB" w:rsidP="00865DFB">
      <w:pPr>
        <w:spacing w:before="240" w:line="280" w:lineRule="atLeast"/>
        <w:ind w:left="567" w:right="23"/>
        <w:jc w:val="both"/>
      </w:pPr>
      <w:r w:rsidRPr="0098243E">
        <w:t xml:space="preserve">Při podání nabídky poštou nebo jiným veřejným přepravcem se za okamžik podání nabídky považuje její fyzické převzetí podatelnou </w:t>
      </w:r>
      <w:r>
        <w:t>zadavatele</w:t>
      </w:r>
      <w:r w:rsidRPr="0098243E">
        <w:t xml:space="preserve"> na adrese výše uvedené.</w:t>
      </w:r>
    </w:p>
    <w:p w:rsidR="00865DFB" w:rsidRDefault="00865DFB" w:rsidP="00865DFB">
      <w:pPr>
        <w:spacing w:before="240" w:line="280" w:lineRule="atLeast"/>
        <w:ind w:left="567" w:right="23"/>
        <w:jc w:val="both"/>
      </w:pPr>
      <w:r w:rsidRPr="0098243E">
        <w:rPr>
          <w:iCs/>
        </w:rPr>
        <w:t>Uchazeč podá nabídku v souladu s § 69 zákona</w:t>
      </w:r>
      <w:r w:rsidRPr="0098243E">
        <w:t>. Nabídka se předkládá v listinné podobě v řádně uzavřené obálce. Obálka s nabídkou musí být označena názvem veřejné zakázky, označením adresáta (zadavatele) a označením odesílatele (uchazeče) včetně jeho adresy, na níž je možné zaslat oznámení dle § 71 odst.</w:t>
      </w:r>
      <w:r>
        <w:t xml:space="preserve"> 5 </w:t>
      </w:r>
      <w:r w:rsidRPr="0098243E">
        <w:t>zákona, obálka bude na uzavření opatřena razítkem uchazeče, případně podpisem.</w:t>
      </w:r>
    </w:p>
    <w:p w:rsidR="00865DFB" w:rsidRDefault="00865DFB" w:rsidP="00865DFB">
      <w:pPr>
        <w:spacing w:before="240" w:line="280" w:lineRule="atLeast"/>
        <w:ind w:left="567" w:right="23"/>
        <w:jc w:val="both"/>
      </w:pPr>
      <w:r w:rsidRPr="0098243E">
        <w:t>Obálka musí být zabezpečena proti předčasnému otevření a musí být opatřena zřetelným nápisem „</w:t>
      </w:r>
      <w:r w:rsidRPr="0098243E">
        <w:rPr>
          <w:b/>
          <w:bCs/>
        </w:rPr>
        <w:t>VEŘEJNÁ ZAKÁZKA</w:t>
      </w:r>
      <w:r w:rsidRPr="0098243E">
        <w:t xml:space="preserve"> </w:t>
      </w:r>
      <w:r w:rsidRPr="0098243E">
        <w:rPr>
          <w:b/>
        </w:rPr>
        <w:t xml:space="preserve">– </w:t>
      </w:r>
      <w:r>
        <w:rPr>
          <w:b/>
        </w:rPr>
        <w:t>Mobilní telefonie resortu MPSV</w:t>
      </w:r>
      <w:r w:rsidRPr="00FC5E8F">
        <w:t xml:space="preserve"> </w:t>
      </w:r>
      <w:r w:rsidRPr="00FC5E8F">
        <w:rPr>
          <w:b/>
          <w:bCs/>
        </w:rPr>
        <w:t>–</w:t>
      </w:r>
      <w:r w:rsidRPr="00BC2399">
        <w:rPr>
          <w:b/>
          <w:bCs/>
        </w:rPr>
        <w:t xml:space="preserve"> </w:t>
      </w:r>
      <w:r w:rsidRPr="0098243E">
        <w:rPr>
          <w:b/>
          <w:bCs/>
          <w:u w:val="double"/>
        </w:rPr>
        <w:t>NEOTEVÍRAT</w:t>
      </w:r>
      <w:r w:rsidRPr="00FC5E8F">
        <w:rPr>
          <w:b/>
          <w:bCs/>
        </w:rPr>
        <w:t>“.</w:t>
      </w:r>
    </w:p>
    <w:p w:rsidR="009D0435" w:rsidRDefault="009D0435" w:rsidP="00865DFB">
      <w:pPr>
        <w:spacing w:before="240" w:line="280" w:lineRule="atLeast"/>
        <w:ind w:left="567" w:right="23"/>
        <w:jc w:val="both"/>
        <w:rPr>
          <w:noProof w:val="0"/>
          <w:color w:val="000000"/>
        </w:rPr>
      </w:pPr>
      <w:r w:rsidRPr="00EC0252">
        <w:rPr>
          <w:noProof w:val="0"/>
          <w:color w:val="000000"/>
        </w:rPr>
        <w:t>Zadavatel eviduje podané nabídky s uvedením pořadového čísla, data a času jejich doručení.</w:t>
      </w:r>
      <w:r w:rsidR="00865DFB">
        <w:rPr>
          <w:noProof w:val="0"/>
          <w:color w:val="000000"/>
        </w:rPr>
        <w:t xml:space="preserve"> </w:t>
      </w:r>
      <w:r w:rsidRPr="00EC0252">
        <w:rPr>
          <w:noProof w:val="0"/>
          <w:color w:val="000000"/>
        </w:rPr>
        <w:t>Pro účely stanovení pořadových čísel podaných nabídek v případě podávání nabídek v</w:t>
      </w:r>
      <w:r w:rsidR="00865DFB">
        <w:rPr>
          <w:noProof w:val="0"/>
          <w:color w:val="000000"/>
        </w:rPr>
        <w:t> </w:t>
      </w:r>
      <w:r w:rsidRPr="00EC0252">
        <w:rPr>
          <w:noProof w:val="0"/>
          <w:color w:val="000000"/>
        </w:rPr>
        <w:t>listinné</w:t>
      </w:r>
      <w:r w:rsidR="00865DFB">
        <w:rPr>
          <w:noProof w:val="0"/>
          <w:color w:val="000000"/>
        </w:rPr>
        <w:t xml:space="preserve"> </w:t>
      </w:r>
      <w:r w:rsidRPr="00EC0252">
        <w:rPr>
          <w:noProof w:val="0"/>
          <w:color w:val="000000"/>
        </w:rPr>
        <w:t>i</w:t>
      </w:r>
      <w:r w:rsidR="00202366">
        <w:rPr>
          <w:noProof w:val="0"/>
          <w:color w:val="000000"/>
        </w:rPr>
        <w:t> </w:t>
      </w:r>
      <w:r w:rsidRPr="00EC0252">
        <w:rPr>
          <w:noProof w:val="0"/>
          <w:color w:val="000000"/>
        </w:rPr>
        <w:t>elektronické podobě přiřa</w:t>
      </w:r>
      <w:r w:rsidR="00865DFB">
        <w:rPr>
          <w:noProof w:val="0"/>
          <w:color w:val="000000"/>
        </w:rPr>
        <w:t xml:space="preserve">dí </w:t>
      </w:r>
      <w:r w:rsidRPr="00EC0252">
        <w:rPr>
          <w:noProof w:val="0"/>
          <w:color w:val="000000"/>
        </w:rPr>
        <w:t>zadavatel podaným nabídkám evidenční čísla v</w:t>
      </w:r>
      <w:r w:rsidR="00865DFB">
        <w:rPr>
          <w:noProof w:val="0"/>
          <w:color w:val="000000"/>
        </w:rPr>
        <w:t> </w:t>
      </w:r>
      <w:r w:rsidRPr="00EC0252">
        <w:rPr>
          <w:noProof w:val="0"/>
          <w:color w:val="000000"/>
        </w:rPr>
        <w:t>samostatných</w:t>
      </w:r>
      <w:r w:rsidR="00865DFB">
        <w:rPr>
          <w:noProof w:val="0"/>
          <w:color w:val="000000"/>
        </w:rPr>
        <w:t xml:space="preserve"> </w:t>
      </w:r>
      <w:r w:rsidRPr="00EC0252">
        <w:rPr>
          <w:noProof w:val="0"/>
          <w:color w:val="000000"/>
        </w:rPr>
        <w:t>číselných řadách.</w:t>
      </w:r>
    </w:p>
    <w:p w:rsidR="00EE238C" w:rsidRPr="00BC6222" w:rsidRDefault="00EE238C" w:rsidP="008C4E59">
      <w:pPr>
        <w:pStyle w:val="Nadpis1"/>
        <w:tabs>
          <w:tab w:val="clear" w:pos="792"/>
          <w:tab w:val="num" w:pos="360"/>
        </w:tabs>
        <w:spacing w:line="280" w:lineRule="atLeast"/>
        <w:ind w:left="360" w:hanging="360"/>
        <w:rPr>
          <w:rFonts w:cs="Arial"/>
        </w:rPr>
      </w:pPr>
      <w:bookmarkStart w:id="90" w:name="_Toc309812778"/>
      <w:bookmarkStart w:id="91" w:name="_Toc446332428"/>
      <w:r w:rsidRPr="00BC6222">
        <w:rPr>
          <w:rFonts w:cs="Arial"/>
        </w:rPr>
        <w:lastRenderedPageBreak/>
        <w:t>místo a termín otevírání obálek s nabídkami</w:t>
      </w:r>
      <w:bookmarkEnd w:id="90"/>
      <w:bookmarkEnd w:id="91"/>
    </w:p>
    <w:p w:rsidR="00C01142" w:rsidRDefault="00EE238C" w:rsidP="00681CD6">
      <w:pPr>
        <w:spacing w:after="120" w:line="280" w:lineRule="atLeast"/>
        <w:ind w:left="426"/>
        <w:jc w:val="both"/>
      </w:pPr>
      <w:r w:rsidRPr="00BC6222">
        <w:t xml:space="preserve">Otevírání obálek s nabídkami se uskuteční </w:t>
      </w:r>
      <w:r w:rsidR="00FC5E8F">
        <w:rPr>
          <w:b/>
          <w:u w:val="single"/>
        </w:rPr>
        <w:t>ihned po uplynutí lhůty pro podání nabdíek</w:t>
      </w:r>
      <w:r w:rsidRPr="00BC6222">
        <w:rPr>
          <w:iCs/>
        </w:rPr>
        <w:t xml:space="preserve"> </w:t>
      </w:r>
      <w:r w:rsidRPr="00BC6222">
        <w:t xml:space="preserve">v budově zadavatele, tj. na adrese Na Poříčním právu </w:t>
      </w:r>
      <w:r w:rsidR="00FC5E8F">
        <w:t>376/</w:t>
      </w:r>
      <w:r w:rsidRPr="00BC6222">
        <w:t xml:space="preserve">1, </w:t>
      </w:r>
      <w:r w:rsidR="00FC5E8F">
        <w:t xml:space="preserve">128 01 </w:t>
      </w:r>
      <w:r w:rsidRPr="00BC6222">
        <w:t>Praha 2.</w:t>
      </w:r>
    </w:p>
    <w:p w:rsidR="00C01142" w:rsidRPr="00BC6222" w:rsidRDefault="00C01142" w:rsidP="00681CD6">
      <w:pPr>
        <w:spacing w:after="120" w:line="280" w:lineRule="atLeast"/>
        <w:ind w:left="426"/>
        <w:jc w:val="both"/>
      </w:pPr>
      <w:r w:rsidRPr="00C01142">
        <w:rPr>
          <w:rFonts w:eastAsia="Arial Unicode MS"/>
          <w:noProof w:val="0"/>
        </w:rPr>
        <w:t xml:space="preserve">V souvislosti s použitím elektronické aukce, jako prostředku pro hodnocení nabídek, proběhne otevírání obálek s nabídkami </w:t>
      </w:r>
      <w:r>
        <w:rPr>
          <w:rFonts w:eastAsia="Arial Unicode MS"/>
          <w:noProof w:val="0"/>
        </w:rPr>
        <w:t>ve smyslu § 71 odst. 6</w:t>
      </w:r>
      <w:r w:rsidRPr="00C01142">
        <w:rPr>
          <w:rFonts w:eastAsia="Arial Unicode MS"/>
          <w:noProof w:val="0"/>
        </w:rPr>
        <w:t xml:space="preserve"> zákona </w:t>
      </w:r>
      <w:r w:rsidRPr="00C01142">
        <w:rPr>
          <w:rFonts w:eastAsia="Arial Unicode MS"/>
          <w:b/>
          <w:noProof w:val="0"/>
        </w:rPr>
        <w:t>bez přítomnosti uchazečů</w:t>
      </w:r>
      <w:r w:rsidRPr="00C01142">
        <w:rPr>
          <w:rFonts w:eastAsia="Arial Unicode MS"/>
          <w:noProof w:val="0"/>
        </w:rPr>
        <w:t>.</w:t>
      </w:r>
    </w:p>
    <w:p w:rsidR="00EE238C" w:rsidRPr="00BC6222" w:rsidRDefault="00EE238C" w:rsidP="008C4E59">
      <w:pPr>
        <w:pStyle w:val="Nadpis1"/>
        <w:tabs>
          <w:tab w:val="clear" w:pos="792"/>
          <w:tab w:val="num" w:pos="360"/>
        </w:tabs>
        <w:spacing w:line="280" w:lineRule="atLeast"/>
        <w:ind w:left="360" w:hanging="360"/>
        <w:rPr>
          <w:rFonts w:cs="Arial"/>
        </w:rPr>
      </w:pPr>
      <w:bookmarkStart w:id="92" w:name="_Toc446332429"/>
      <w:r w:rsidRPr="00BC6222">
        <w:rPr>
          <w:rFonts w:cs="Arial"/>
        </w:rPr>
        <w:t>Další podmínky a vyhrazená práva zadavatele</w:t>
      </w:r>
      <w:bookmarkEnd w:id="92"/>
    </w:p>
    <w:p w:rsidR="00EE238C" w:rsidRPr="00BC6222" w:rsidRDefault="00EE238C" w:rsidP="006D0CB1">
      <w:pPr>
        <w:numPr>
          <w:ilvl w:val="0"/>
          <w:numId w:val="4"/>
        </w:numPr>
        <w:tabs>
          <w:tab w:val="clear" w:pos="2138"/>
          <w:tab w:val="num" w:pos="709"/>
          <w:tab w:val="num" w:pos="1418"/>
        </w:tabs>
        <w:spacing w:after="120" w:line="280" w:lineRule="atLeast"/>
        <w:ind w:left="709" w:hanging="283"/>
        <w:jc w:val="both"/>
        <w:rPr>
          <w:noProof w:val="0"/>
        </w:rPr>
      </w:pPr>
      <w:r w:rsidRPr="00BC6222">
        <w:rPr>
          <w:noProof w:val="0"/>
        </w:rPr>
        <w:t>Zadavatel není povinen vracet uchazečům jejich nabídky.</w:t>
      </w:r>
    </w:p>
    <w:p w:rsidR="00EE238C" w:rsidRPr="00BC6222"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Náklady spojené s účastí v zadávacím řízení nese každý uchazeč sám. </w:t>
      </w:r>
      <w:r w:rsidR="00EE238C" w:rsidRPr="00BC6222">
        <w:rPr>
          <w:noProof w:val="0"/>
        </w:rPr>
        <w:t>Zadavatel nenese žádnou odpovědnost ani nebude hradit žádné výdaje nebo ztráty, které uchazeči vzniknou v souvislosti s jakoukoli činností související s podáním nabídky.</w:t>
      </w:r>
    </w:p>
    <w:p w:rsidR="00DC4E93" w:rsidRPr="00681CD6" w:rsidRDefault="00EE238C" w:rsidP="006D0CB1">
      <w:pPr>
        <w:numPr>
          <w:ilvl w:val="0"/>
          <w:numId w:val="4"/>
        </w:numPr>
        <w:tabs>
          <w:tab w:val="clear" w:pos="2138"/>
          <w:tab w:val="num" w:pos="709"/>
          <w:tab w:val="num" w:pos="1418"/>
        </w:tabs>
        <w:spacing w:after="120" w:line="280" w:lineRule="atLeast"/>
        <w:ind w:left="709" w:hanging="283"/>
        <w:jc w:val="both"/>
        <w:rPr>
          <w:noProof w:val="0"/>
        </w:rPr>
      </w:pPr>
      <w:bookmarkStart w:id="93" w:name="_Toc104130165"/>
      <w:r w:rsidRPr="00681CD6">
        <w:rPr>
          <w:noProof w:val="0"/>
        </w:rPr>
        <w:t>Uchazeči nesou veškeré náklady spojené s vypracováním a podáním nabídky. Zadavatel v žádném případě neponese za takové náklady zodpovědnost, bez ohledu na průběh a</w:t>
      </w:r>
      <w:r w:rsidR="006D0CB1">
        <w:rPr>
          <w:noProof w:val="0"/>
        </w:rPr>
        <w:t> </w:t>
      </w:r>
      <w:r w:rsidRPr="00681CD6">
        <w:rPr>
          <w:noProof w:val="0"/>
        </w:rPr>
        <w:t xml:space="preserve">výsledek zadávacího řízení.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Zadávací podmínky zveřejněné zadavatelem v Oznámení o zakázce a zadávací podmínky uvedené v této zadávací dokumentaci se navzájem doplňují a oba dokumenty jsou pro</w:t>
      </w:r>
      <w:r w:rsidR="006D0CB1">
        <w:rPr>
          <w:noProof w:val="0"/>
        </w:rPr>
        <w:t> </w:t>
      </w:r>
      <w:r w:rsidRPr="00681CD6">
        <w:rPr>
          <w:noProof w:val="0"/>
        </w:rPr>
        <w:t>uchazeče závazné.</w:t>
      </w:r>
      <w:r w:rsidRPr="00681CD6" w:rsidDel="00B82E4D">
        <w:rPr>
          <w:noProof w:val="0"/>
        </w:rPr>
        <w:t xml:space="preserve">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Zadavatel si vyhrazuje právo na změnu nebo úpravu podmínek stanovených zadávací dokumentací, a to buď na základě žádostí uchazečů o dodatečné informace k zadávacím podmínkám, nebo z vlastního podnětu.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zrušit zadávací řízení v souladu s příslušnými ustanoveními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ověřit informace obsažené v nabídce uchazeče u třetích osob a</w:t>
      </w:r>
      <w:r w:rsidR="00C27157" w:rsidRPr="00681CD6">
        <w:rPr>
          <w:noProof w:val="0"/>
        </w:rPr>
        <w:t> </w:t>
      </w:r>
      <w:r w:rsidRPr="00681CD6">
        <w:rPr>
          <w:noProof w:val="0"/>
        </w:rPr>
        <w:t>uchazeč je povinen mu v tomto ohledu poskytnout veškerou potřebnou součinnost.</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je oprávněn jakékoliv informace či doklady poskytnuté uchazeči použít, je-li to nezbytné pro postup podle zákona, či pokud to vyplývá z účelu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Informace a údaje uvedené v jednotlivých částech této zadávací dokumentace a v přílohách této zadávací dokumentace vymezují závazné požadavky zadavatele na plnění veřejné zakázky. Tyto</w:t>
      </w:r>
      <w:r w:rsidR="00537131" w:rsidRPr="00681CD6">
        <w:rPr>
          <w:noProof w:val="0"/>
        </w:rPr>
        <w:t> </w:t>
      </w:r>
      <w:r w:rsidRPr="00681CD6">
        <w:rPr>
          <w:noProof w:val="0"/>
        </w:rPr>
        <w:t>požadavky je uchazeč povinen plně a bezvýhradně respektovat při zpracování své nabídky. Neakceptování požadavků zadavatele uvedených v této zadávací dokumentaci</w:t>
      </w:r>
      <w:r w:rsidR="009A63C7" w:rsidRPr="00681CD6">
        <w:rPr>
          <w:noProof w:val="0"/>
        </w:rPr>
        <w:t xml:space="preserve"> a</w:t>
      </w:r>
      <w:r w:rsidR="006D0CB1">
        <w:rPr>
          <w:noProof w:val="0"/>
        </w:rPr>
        <w:t> </w:t>
      </w:r>
      <w:r w:rsidR="009A63C7" w:rsidRPr="00681CD6">
        <w:rPr>
          <w:noProof w:val="0"/>
        </w:rPr>
        <w:t>jejích přílohách</w:t>
      </w:r>
      <w:r w:rsidRPr="00681CD6">
        <w:rPr>
          <w:noProof w:val="0"/>
        </w:rPr>
        <w:t xml:space="preserve"> bude považováno za nesplnění zadávacích podmínek s následkem vyloučení uchazeče ze</w:t>
      </w:r>
      <w:r w:rsidR="009A63C7" w:rsidRPr="00681CD6">
        <w:rPr>
          <w:noProof w:val="0"/>
        </w:rPr>
        <w:t> </w:t>
      </w:r>
      <w:r w:rsidRPr="00681CD6">
        <w:rPr>
          <w:noProof w:val="0"/>
        </w:rPr>
        <w:t>zadávacího řízení.</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V případě, že zadávací podmínky </w:t>
      </w:r>
      <w:r w:rsidR="00772E3A" w:rsidRPr="00681CD6">
        <w:rPr>
          <w:noProof w:val="0"/>
        </w:rPr>
        <w:t xml:space="preserve">veřejné zakázky </w:t>
      </w:r>
      <w:r w:rsidRPr="00681CD6">
        <w:rPr>
          <w:noProof w:val="0"/>
        </w:rPr>
        <w:t>obsahují odkazy na obchodní firmy, názvy nebo jména a</w:t>
      </w:r>
      <w:r w:rsidR="00C27157" w:rsidRPr="00681CD6">
        <w:rPr>
          <w:noProof w:val="0"/>
        </w:rPr>
        <w:t> </w:t>
      </w:r>
      <w:r w:rsidRPr="00681CD6">
        <w:rPr>
          <w:noProof w:val="0"/>
        </w:rPr>
        <w:t>příjmení, specifická označení zboží a služeb, které platí pro určitou osobu, popřípadě její organizační složku za charakteristické,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p>
    <w:p w:rsidR="00DC4E93" w:rsidRPr="00DD7DA9" w:rsidRDefault="00DC4E93" w:rsidP="00DC4E93">
      <w:pPr>
        <w:pStyle w:val="Nadpis1"/>
        <w:tabs>
          <w:tab w:val="clear" w:pos="792"/>
          <w:tab w:val="num" w:pos="426"/>
        </w:tabs>
        <w:spacing w:line="280" w:lineRule="atLeast"/>
        <w:ind w:left="426" w:hanging="426"/>
        <w:rPr>
          <w:rFonts w:cs="Arial"/>
          <w:szCs w:val="28"/>
        </w:rPr>
      </w:pPr>
      <w:bookmarkStart w:id="94" w:name="_Toc404090047"/>
      <w:bookmarkStart w:id="95" w:name="_Toc411516237"/>
      <w:bookmarkStart w:id="96" w:name="_Toc446332430"/>
      <w:r w:rsidRPr="00DD7DA9">
        <w:rPr>
          <w:rFonts w:cs="Arial"/>
          <w:szCs w:val="28"/>
        </w:rPr>
        <w:lastRenderedPageBreak/>
        <w:t>Dodatečné informace k zadávacím podmínkám, prohlídka místa plnění</w:t>
      </w:r>
      <w:bookmarkEnd w:id="94"/>
      <w:bookmarkEnd w:id="95"/>
      <w:bookmarkEnd w:id="96"/>
    </w:p>
    <w:p w:rsidR="00B0002E" w:rsidRPr="00B0002E" w:rsidRDefault="00B0002E" w:rsidP="00B0002E">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97" w:name="_Toc446332431"/>
      <w:r>
        <w:rPr>
          <w:szCs w:val="22"/>
        </w:rPr>
        <w:t>Dodatečné informace k zadávacím podmínkám</w:t>
      </w:r>
      <w:bookmarkEnd w:id="97"/>
    </w:p>
    <w:p w:rsidR="00DC4E93" w:rsidRDefault="00DC4E93" w:rsidP="006D0CB1">
      <w:pPr>
        <w:spacing w:line="280" w:lineRule="atLeast"/>
        <w:ind w:left="426"/>
        <w:jc w:val="both"/>
      </w:pPr>
      <w:r w:rsidRPr="0098243E">
        <w:rPr>
          <w:bCs/>
        </w:rPr>
        <w:t>Žádost o dodatečné informace k zadávacím podmínkám</w:t>
      </w:r>
      <w:r w:rsidRPr="0098243E">
        <w:t xml:space="preserve"> j</w:t>
      </w:r>
      <w:r>
        <w:t xml:space="preserve">e možno podat a doručit </w:t>
      </w:r>
      <w:r w:rsidRPr="00DC4E93">
        <w:rPr>
          <w:b/>
        </w:rPr>
        <w:t xml:space="preserve">písemně </w:t>
      </w:r>
      <w:r w:rsidRPr="0098243E">
        <w:t xml:space="preserve">nejpozději </w:t>
      </w:r>
      <w:r w:rsidRPr="0098243E">
        <w:rPr>
          <w:u w:val="single"/>
        </w:rPr>
        <w:t>6 pracovních dnů</w:t>
      </w:r>
      <w:r w:rsidRPr="0098243E">
        <w:t xml:space="preserve"> před upl</w:t>
      </w:r>
      <w:r>
        <w:t>ynutím lhůty pro podání nabídek</w:t>
      </w:r>
      <w:r w:rsidR="00B0002E">
        <w:t>.</w:t>
      </w:r>
    </w:p>
    <w:p w:rsidR="00DC4E93" w:rsidRPr="0098243E" w:rsidRDefault="00DC4E93" w:rsidP="00DC4E93">
      <w:pPr>
        <w:spacing w:before="120" w:line="280" w:lineRule="atLeast"/>
        <w:ind w:left="426"/>
        <w:jc w:val="both"/>
      </w:pPr>
      <w:r w:rsidRPr="0098243E">
        <w:t>Dodatečné informace k zadávacím podmínkám včetně přesného znění požadavku budou poskytnuty stejným způsobem, kterým byla poskytnuta zadávací dokumentace a</w:t>
      </w:r>
      <w:r>
        <w:t> </w:t>
      </w:r>
      <w:r w:rsidRPr="0098243E">
        <w:t>uveřejněny na</w:t>
      </w:r>
      <w:r>
        <w:t xml:space="preserve"> profilu zadavatele </w:t>
      </w:r>
      <w:hyperlink r:id="rId18" w:history="1">
        <w:r w:rsidR="009A0032" w:rsidRPr="00E01BFA">
          <w:rPr>
            <w:rStyle w:val="Hypertextovodkaz"/>
            <w:rFonts w:cs="Arial"/>
          </w:rPr>
          <w:t>https://mpsv.ezak.cz/profile_display_2.html</w:t>
        </w:r>
      </w:hyperlink>
      <w:r w:rsidR="009A0032">
        <w:t>,</w:t>
      </w:r>
      <w:r w:rsidR="00202366">
        <w:t xml:space="preserve"> </w:t>
      </w:r>
      <w:r w:rsidRPr="0098243E">
        <w:t xml:space="preserve">a to nejpozději do </w:t>
      </w:r>
      <w:r w:rsidRPr="0098243E">
        <w:rPr>
          <w:u w:val="single"/>
        </w:rPr>
        <w:t>4 pracovních dnů</w:t>
      </w:r>
      <w:r w:rsidRPr="0098243E">
        <w:t xml:space="preserve"> ode dne doručení požadavku dodavatele dle § 49 odst. 2 zákona.</w:t>
      </w:r>
    </w:p>
    <w:p w:rsidR="00DC4E93" w:rsidRPr="006D0CB1" w:rsidRDefault="00DC4E93" w:rsidP="00DC4E93">
      <w:pPr>
        <w:spacing w:line="280" w:lineRule="atLeast"/>
        <w:ind w:left="426"/>
        <w:jc w:val="both"/>
      </w:pPr>
    </w:p>
    <w:p w:rsidR="006D0CB1" w:rsidRPr="006D0CB1" w:rsidRDefault="006D0CB1" w:rsidP="006D0CB1">
      <w:pPr>
        <w:spacing w:line="280" w:lineRule="atLeast"/>
        <w:ind w:left="426"/>
        <w:jc w:val="both"/>
      </w:pPr>
      <w:r w:rsidRPr="006D0CB1">
        <w:t>Zadavatel upozorňuje, že v rámci zachování zásady transparentnosti, rovného zacházení a</w:t>
      </w:r>
      <w:r>
        <w:t xml:space="preserve"> </w:t>
      </w:r>
      <w:r w:rsidRPr="006D0CB1">
        <w:t>zákazu diskriminace musí být veškerá komunikace se zadavatelem vedena pouze písemnou</w:t>
      </w:r>
      <w:r>
        <w:t xml:space="preserve"> formou. </w:t>
      </w:r>
      <w:r w:rsidRPr="006D0CB1">
        <w:t>Jakýkoliv další způsob (např. osobní jednání, telefonicky, apod.) je vyloučen.</w:t>
      </w:r>
    </w:p>
    <w:p w:rsidR="006D0CB1" w:rsidRDefault="006D0CB1" w:rsidP="006D0CB1">
      <w:pPr>
        <w:spacing w:line="280" w:lineRule="atLeast"/>
        <w:ind w:left="426"/>
        <w:jc w:val="both"/>
      </w:pPr>
    </w:p>
    <w:p w:rsidR="006D0CB1" w:rsidRPr="006D0CB1" w:rsidRDefault="006D0CB1" w:rsidP="006D0CB1">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B0002E" w:rsidRPr="00B0002E" w:rsidRDefault="00B0002E" w:rsidP="00B0002E">
      <w:pPr>
        <w:pStyle w:val="Nadpis2"/>
      </w:pPr>
      <w:bookmarkStart w:id="98" w:name="_Toc446332432"/>
      <w:r>
        <w:t>Prohlídka místa plnění</w:t>
      </w:r>
      <w:bookmarkEnd w:id="98"/>
    </w:p>
    <w:p w:rsidR="005C2FD9" w:rsidRDefault="005C2FD9" w:rsidP="00DC4E93">
      <w:pPr>
        <w:spacing w:line="280" w:lineRule="atLeast"/>
        <w:ind w:left="426"/>
        <w:jc w:val="both"/>
      </w:pPr>
      <w:r w:rsidRPr="005C2FD9">
        <w:t xml:space="preserve">Zadavatel uvádí, že </w:t>
      </w:r>
      <w:r w:rsidRPr="005C2FD9">
        <w:rPr>
          <w:b/>
        </w:rPr>
        <w:t>p</w:t>
      </w:r>
      <w:r w:rsidR="00DC4E93" w:rsidRPr="005C2FD9">
        <w:rPr>
          <w:b/>
        </w:rPr>
        <w:t>rohlídka</w:t>
      </w:r>
      <w:r w:rsidRPr="005C2FD9">
        <w:rPr>
          <w:b/>
        </w:rPr>
        <w:t xml:space="preserve"> místa plnění</w:t>
      </w:r>
      <w:r w:rsidRPr="005C2FD9">
        <w:t xml:space="preserve"> veřejné </w:t>
      </w:r>
      <w:r w:rsidR="00B0002E">
        <w:t>zakázky je umožněna v ktérékoli</w:t>
      </w:r>
      <w:r w:rsidRPr="005C2FD9">
        <w:t xml:space="preserve"> lokalitě – místě </w:t>
      </w:r>
      <w:r>
        <w:t>pl</w:t>
      </w:r>
      <w:r w:rsidRPr="005C2FD9">
        <w:t>n</w:t>
      </w:r>
      <w:r>
        <w:t xml:space="preserve">ění uvedené </w:t>
      </w:r>
      <w:r w:rsidRPr="005C2FD9">
        <w:t>v </w:t>
      </w:r>
      <w:r w:rsidR="00735DF9" w:rsidRPr="00735DF9">
        <w:t>p</w:t>
      </w:r>
      <w:r w:rsidRPr="00735DF9">
        <w:t xml:space="preserve">říloze č. </w:t>
      </w:r>
      <w:r w:rsidR="00735DF9">
        <w:t>4</w:t>
      </w:r>
      <w:r w:rsidR="00B0002E">
        <w:t xml:space="preserve"> </w:t>
      </w:r>
      <w:r w:rsidR="00735DF9">
        <w:t>závazného návrhu rámcové smlouvy</w:t>
      </w:r>
      <w:r w:rsidR="00735DF9" w:rsidRPr="00735DF9">
        <w:t xml:space="preserve"> </w:t>
      </w:r>
      <w:r w:rsidR="00735DF9">
        <w:t>(</w:t>
      </w:r>
      <w:r w:rsidR="00735DF9" w:rsidRPr="00735DF9">
        <w:t>Seznam míst plnění vč. faktur</w:t>
      </w:r>
      <w:r w:rsidR="00735DF9">
        <w:t xml:space="preserve">ačních adres a kontaktních osob), který tvoří </w:t>
      </w:r>
      <w:r w:rsidR="00735DF9" w:rsidRPr="00735DF9">
        <w:rPr>
          <w:u w:val="single"/>
        </w:rPr>
        <w:t>Přílohu č. 2</w:t>
      </w:r>
      <w:r w:rsidR="00735DF9">
        <w:t xml:space="preserve"> </w:t>
      </w:r>
      <w:r w:rsidR="00B0002E">
        <w:t>této zadávací dokumen</w:t>
      </w:r>
      <w:r w:rsidRPr="005C2FD9">
        <w:t>t</w:t>
      </w:r>
      <w:r w:rsidR="00B0002E">
        <w:t>a</w:t>
      </w:r>
      <w:r w:rsidR="00735DF9">
        <w:t xml:space="preserve">ce </w:t>
      </w:r>
      <w:r w:rsidR="00735DF9" w:rsidRPr="00735DF9">
        <w:rPr>
          <w:i/>
        </w:rPr>
        <w:t>- Návrh rámcové smlouvy (závazný vzor).</w:t>
      </w:r>
    </w:p>
    <w:p w:rsidR="005C2FD9" w:rsidRDefault="005C2FD9" w:rsidP="00B0002E">
      <w:pPr>
        <w:spacing w:line="280" w:lineRule="atLeast"/>
        <w:jc w:val="both"/>
        <w:rPr>
          <w:bCs/>
        </w:rPr>
      </w:pPr>
    </w:p>
    <w:p w:rsidR="005C2FD9" w:rsidRDefault="005C2FD9" w:rsidP="005C2FD9">
      <w:pPr>
        <w:spacing w:line="280" w:lineRule="atLeast"/>
        <w:ind w:left="426"/>
        <w:jc w:val="both"/>
      </w:pPr>
      <w:r w:rsidRPr="0098243E">
        <w:rPr>
          <w:bCs/>
        </w:rPr>
        <w:t xml:space="preserve">Žádost o </w:t>
      </w:r>
      <w:r>
        <w:rPr>
          <w:bCs/>
        </w:rPr>
        <w:t>uskutečnění prohlídky místa plnění</w:t>
      </w:r>
      <w:r w:rsidR="00B0002E">
        <w:rPr>
          <w:bCs/>
        </w:rPr>
        <w:t xml:space="preserve"> vč. určení přesné lokality uvedené v</w:t>
      </w:r>
      <w:r w:rsidR="00735DF9" w:rsidRPr="00735DF9">
        <w:t xml:space="preserve"> </w:t>
      </w:r>
      <w:r w:rsidR="00735DF9" w:rsidRPr="00735DF9">
        <w:rPr>
          <w:bCs/>
        </w:rPr>
        <w:t xml:space="preserve">příloze č. 4 závazného návrhu rámcové smlouvy (Seznam míst plnění vč. fakturačních adres a kontaktních osob), který tvoří </w:t>
      </w:r>
      <w:r w:rsidR="00735DF9" w:rsidRPr="00735DF9">
        <w:rPr>
          <w:bCs/>
          <w:u w:val="single"/>
        </w:rPr>
        <w:t>Přílohu č. 2</w:t>
      </w:r>
      <w:r w:rsidR="00735DF9" w:rsidRPr="00735DF9">
        <w:rPr>
          <w:bCs/>
        </w:rPr>
        <w:t xml:space="preserve"> této zadávací dokumentace - </w:t>
      </w:r>
      <w:r w:rsidR="00735DF9" w:rsidRPr="00735DF9">
        <w:rPr>
          <w:bCs/>
          <w:i/>
        </w:rPr>
        <w:t>Návrh rámcové smlouvy (závazný vzor)</w:t>
      </w:r>
      <w:r w:rsidR="00735DF9">
        <w:rPr>
          <w:bCs/>
        </w:rPr>
        <w:t xml:space="preserve"> </w:t>
      </w:r>
      <w:r w:rsidR="00B0002E">
        <w:rPr>
          <w:bCs/>
        </w:rPr>
        <w:t>j</w:t>
      </w:r>
      <w:r>
        <w:t xml:space="preserve">e možno podat a doručit </w:t>
      </w:r>
      <w:r w:rsidRPr="00DC4E93">
        <w:rPr>
          <w:b/>
        </w:rPr>
        <w:t xml:space="preserve">písemně </w:t>
      </w:r>
      <w:r w:rsidRPr="0098243E">
        <w:t xml:space="preserve">nejpozději </w:t>
      </w:r>
      <w:r>
        <w:rPr>
          <w:u w:val="single"/>
        </w:rPr>
        <w:t>13 kalendářních</w:t>
      </w:r>
      <w:r w:rsidRPr="0098243E">
        <w:rPr>
          <w:u w:val="single"/>
        </w:rPr>
        <w:t xml:space="preserve"> dnů</w:t>
      </w:r>
      <w:r w:rsidRPr="0098243E">
        <w:t xml:space="preserve"> před upl</w:t>
      </w:r>
      <w:r w:rsidR="00B0002E">
        <w:t>ynutím lhůty pro podání nabídek</w:t>
      </w:r>
      <w:r w:rsidR="00496875">
        <w:t xml:space="preserve"> (s ohledem na lhůtu pro usk</w:t>
      </w:r>
      <w:r w:rsidR="007F143C">
        <w:t>u</w:t>
      </w:r>
      <w:r w:rsidR="00496875">
        <w:t>te</w:t>
      </w:r>
      <w:r w:rsidR="007F143C">
        <w:t>čnění prohlídky místa pl</w:t>
      </w:r>
      <w:r w:rsidR="00B0002E">
        <w:t>n</w:t>
      </w:r>
      <w:r w:rsidR="007F143C">
        <w:t>ění dle § 49 odst. 5</w:t>
      </w:r>
      <w:r w:rsidR="00B0002E">
        <w:t xml:space="preserve"> zákona). </w:t>
      </w:r>
    </w:p>
    <w:p w:rsidR="005C2FD9" w:rsidRPr="0098243E" w:rsidRDefault="00B0002E" w:rsidP="005C2FD9">
      <w:pPr>
        <w:spacing w:before="120" w:line="280" w:lineRule="atLeast"/>
        <w:ind w:left="426"/>
        <w:jc w:val="both"/>
      </w:pPr>
      <w:r>
        <w:t>Termín uskut</w:t>
      </w:r>
      <w:r w:rsidR="007F143C">
        <w:t>ečnění prohlídky místa plnění v</w:t>
      </w:r>
      <w:r>
        <w:t xml:space="preserve"> požadované lokalitě bude zadavatel</w:t>
      </w:r>
      <w:r w:rsidR="007F143C">
        <w:t>em</w:t>
      </w:r>
      <w:r>
        <w:t xml:space="preserve"> stanoven formou d</w:t>
      </w:r>
      <w:r w:rsidR="005C2FD9" w:rsidRPr="0098243E">
        <w:t xml:space="preserve">odatečné </w:t>
      </w:r>
      <w:r>
        <w:t>informace k zadávacím podmínkám, která bude poskytnuta vždy</w:t>
      </w:r>
      <w:r w:rsidR="005C2FD9" w:rsidRPr="0098243E">
        <w:t xml:space="preserve"> stejným způsobem, kterým byla poskytnuta zadávací dokumentace a</w:t>
      </w:r>
      <w:r w:rsidR="005C2FD9">
        <w:t> </w:t>
      </w:r>
      <w:r>
        <w:t>uveřejněna</w:t>
      </w:r>
      <w:r w:rsidR="005C2FD9" w:rsidRPr="0098243E">
        <w:t xml:space="preserve"> na</w:t>
      </w:r>
      <w:r w:rsidR="005C2FD9">
        <w:t xml:space="preserve"> profilu zadavatele </w:t>
      </w:r>
      <w:hyperlink r:id="rId19" w:history="1">
        <w:r w:rsidR="009A0032" w:rsidRPr="00E01BFA">
          <w:rPr>
            <w:rStyle w:val="Hypertextovodkaz"/>
            <w:rFonts w:cs="Arial"/>
          </w:rPr>
          <w:t>https://mpsv.ezak.cz/profile_display_2.html</w:t>
        </w:r>
      </w:hyperlink>
      <w:r w:rsidR="00202366">
        <w:t xml:space="preserve">, </w:t>
      </w:r>
      <w:r w:rsidR="005C2FD9" w:rsidRPr="0098243E">
        <w:t xml:space="preserve">a to nejpozději do </w:t>
      </w:r>
      <w:r w:rsidR="005C2FD9" w:rsidRPr="0098243E">
        <w:rPr>
          <w:u w:val="single"/>
        </w:rPr>
        <w:t>4 pracovních dnů</w:t>
      </w:r>
      <w:r w:rsidR="005C2FD9" w:rsidRPr="0098243E">
        <w:t xml:space="preserve"> ode dne doručení požadavku</w:t>
      </w:r>
      <w:r w:rsidR="007F143C">
        <w:t xml:space="preserve"> o uskutečnění pro</w:t>
      </w:r>
      <w:r>
        <w:t>h</w:t>
      </w:r>
      <w:r w:rsidR="007F143C">
        <w:t>l</w:t>
      </w:r>
      <w:r>
        <w:t>ídky místa plnění</w:t>
      </w:r>
      <w:r w:rsidR="005C2FD9" w:rsidRPr="0098243E">
        <w:t>.</w:t>
      </w:r>
      <w:r>
        <w:t xml:space="preserve"> Prohlídky místa plnění se bude o</w:t>
      </w:r>
      <w:r w:rsidR="007F143C">
        <w:t>právněn účastnit jakýkoli</w:t>
      </w:r>
      <w:r>
        <w:t xml:space="preserve"> dodavatel, který má zájem na podání nabídky.</w:t>
      </w:r>
    </w:p>
    <w:p w:rsidR="00B0002E" w:rsidRDefault="00B0002E" w:rsidP="00B0002E">
      <w:pPr>
        <w:spacing w:line="280" w:lineRule="atLeast"/>
        <w:jc w:val="both"/>
      </w:pPr>
    </w:p>
    <w:p w:rsidR="00B0002E" w:rsidRDefault="00B0002E" w:rsidP="00B0002E">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202366" w:rsidRPr="006D0CB1" w:rsidRDefault="00202366" w:rsidP="00B0002E">
      <w:pPr>
        <w:spacing w:line="280" w:lineRule="atLeast"/>
        <w:ind w:left="426"/>
        <w:jc w:val="both"/>
      </w:pPr>
    </w:p>
    <w:p w:rsidR="00DC4E93" w:rsidRPr="00431C35" w:rsidRDefault="00DC4E93" w:rsidP="00DC4E93">
      <w:pPr>
        <w:pStyle w:val="Nadpis1"/>
        <w:tabs>
          <w:tab w:val="num" w:pos="432"/>
        </w:tabs>
        <w:spacing w:line="280" w:lineRule="atLeast"/>
        <w:ind w:left="432"/>
        <w:rPr>
          <w:rFonts w:cs="Arial"/>
          <w:szCs w:val="28"/>
        </w:rPr>
      </w:pPr>
      <w:bookmarkStart w:id="99" w:name="_Toc404090048"/>
      <w:bookmarkStart w:id="100" w:name="_Toc411516238"/>
      <w:bookmarkStart w:id="101" w:name="_Toc446332433"/>
      <w:r w:rsidRPr="00431C35">
        <w:rPr>
          <w:rFonts w:cs="Arial"/>
          <w:szCs w:val="28"/>
        </w:rPr>
        <w:lastRenderedPageBreak/>
        <w:t>Zadávací lhůta</w:t>
      </w:r>
      <w:bookmarkEnd w:id="99"/>
      <w:bookmarkEnd w:id="100"/>
      <w:bookmarkEnd w:id="101"/>
    </w:p>
    <w:p w:rsidR="00DC4E93" w:rsidRPr="0098243E" w:rsidRDefault="00DC4E93" w:rsidP="00DC4E93">
      <w:pPr>
        <w:tabs>
          <w:tab w:val="num" w:pos="2138"/>
        </w:tabs>
        <w:spacing w:after="120" w:line="280" w:lineRule="atLeast"/>
        <w:ind w:left="426"/>
        <w:jc w:val="both"/>
        <w:rPr>
          <w:noProof w:val="0"/>
        </w:rPr>
      </w:pPr>
      <w:r w:rsidRPr="0098243E">
        <w:rPr>
          <w:noProof w:val="0"/>
        </w:rPr>
        <w:t xml:space="preserve">Délka </w:t>
      </w:r>
      <w:r w:rsidR="00537131">
        <w:rPr>
          <w:noProof w:val="0"/>
        </w:rPr>
        <w:t xml:space="preserve">zadávací lhůty dle § 43 zákona činí </w:t>
      </w:r>
      <w:r w:rsidRPr="0098243E">
        <w:rPr>
          <w:noProof w:val="0"/>
        </w:rPr>
        <w:t>180 kalendářních dnů.</w:t>
      </w:r>
    </w:p>
    <w:p w:rsidR="00DC4E93" w:rsidRPr="0098243E" w:rsidRDefault="00DC4E93" w:rsidP="00DC4E93">
      <w:pPr>
        <w:tabs>
          <w:tab w:val="num" w:pos="2138"/>
        </w:tabs>
        <w:spacing w:after="120" w:line="280" w:lineRule="atLeast"/>
        <w:ind w:left="426"/>
        <w:jc w:val="both"/>
        <w:rPr>
          <w:noProof w:val="0"/>
        </w:rPr>
      </w:pPr>
      <w:r w:rsidRPr="0098243E">
        <w:rPr>
          <w:noProof w:val="0"/>
        </w:rPr>
        <w:t>Zadávací lhůta začíná běžet okamžikem skončení lhůty pro podání nabídek a končí dnem doručení oznámení zadavatele o výběru nejvhodnější nabídky. Zadávací lhůta se prodlužuje uchazečům, s</w:t>
      </w:r>
      <w:r>
        <w:rPr>
          <w:noProof w:val="0"/>
        </w:rPr>
        <w:t> </w:t>
      </w:r>
      <w:r w:rsidRPr="0098243E">
        <w:rPr>
          <w:noProof w:val="0"/>
        </w:rPr>
        <w:t>nimiž může zadavatel uzavřít smlouvu, až do doby uzavření smlouvy podle § 82 odst. 4 zákona nebo do zrušení zadávacího řízení.</w:t>
      </w:r>
    </w:p>
    <w:p w:rsidR="00DC4E93" w:rsidRPr="002E1074" w:rsidRDefault="00DC4E93" w:rsidP="00DC4E93">
      <w:pPr>
        <w:pStyle w:val="Nadpis1"/>
        <w:tabs>
          <w:tab w:val="clear" w:pos="792"/>
        </w:tabs>
        <w:ind w:left="426" w:hanging="426"/>
      </w:pPr>
      <w:bookmarkStart w:id="102" w:name="_Toc411516239"/>
      <w:bookmarkStart w:id="103" w:name="_Toc446332434"/>
      <w:r w:rsidRPr="00431C35">
        <w:t xml:space="preserve">Zadávací </w:t>
      </w:r>
      <w:r>
        <w:t>dokumentace a podmínky přístupu či poskytnutí zadávací dokumentace</w:t>
      </w:r>
      <w:bookmarkEnd w:id="102"/>
      <w:bookmarkEnd w:id="103"/>
    </w:p>
    <w:p w:rsidR="00FC5E8F" w:rsidRDefault="00DC4E93" w:rsidP="00DC4E93">
      <w:pPr>
        <w:tabs>
          <w:tab w:val="num" w:pos="2138"/>
        </w:tabs>
        <w:spacing w:after="120" w:line="280" w:lineRule="atLeast"/>
        <w:ind w:left="426"/>
        <w:jc w:val="both"/>
        <w:rPr>
          <w:bCs/>
          <w:i/>
          <w:noProof w:val="0"/>
        </w:rPr>
      </w:pPr>
      <w:r w:rsidRPr="0098243E">
        <w:rPr>
          <w:noProof w:val="0"/>
          <w:color w:val="000000"/>
        </w:rPr>
        <w:t>Zadávací dokumentace vč. všech příloh je uveřejněna v souladu s § 48 zákona na profilu zadavatele</w:t>
      </w:r>
      <w:r w:rsidR="00202366">
        <w:rPr>
          <w:noProof w:val="0"/>
          <w:color w:val="000000"/>
        </w:rPr>
        <w:t xml:space="preserve"> </w:t>
      </w:r>
      <w:hyperlink r:id="rId20" w:history="1">
        <w:r w:rsidR="009A0032" w:rsidRPr="00E01BFA">
          <w:rPr>
            <w:rStyle w:val="Hypertextovodkaz"/>
            <w:rFonts w:cs="Arial"/>
          </w:rPr>
          <w:t>https://mpsv.ezak.cz/profile_display_2.html</w:t>
        </w:r>
      </w:hyperlink>
      <w:r w:rsidR="009A0032">
        <w:t xml:space="preserve">. </w:t>
      </w:r>
    </w:p>
    <w:p w:rsidR="00EE238C" w:rsidRPr="00DC4E93" w:rsidRDefault="00EE238C" w:rsidP="00DC4E93">
      <w:pPr>
        <w:pStyle w:val="Nadpis1"/>
        <w:tabs>
          <w:tab w:val="clear" w:pos="792"/>
          <w:tab w:val="num" w:pos="360"/>
        </w:tabs>
        <w:spacing w:line="280" w:lineRule="atLeast"/>
        <w:ind w:left="360" w:hanging="360"/>
        <w:rPr>
          <w:rFonts w:cs="Arial"/>
        </w:rPr>
      </w:pPr>
      <w:bookmarkStart w:id="104" w:name="_Toc446332435"/>
      <w:r w:rsidRPr="00DC4E93">
        <w:rPr>
          <w:rFonts w:cs="Arial"/>
        </w:rPr>
        <w:t>Přílohy</w:t>
      </w:r>
      <w:bookmarkEnd w:id="93"/>
      <w:bookmarkEnd w:id="104"/>
    </w:p>
    <w:p w:rsidR="00EE238C" w:rsidRDefault="003D65B5" w:rsidP="0026227C">
      <w:pPr>
        <w:spacing w:line="280" w:lineRule="atLeast"/>
        <w:ind w:left="567"/>
        <w:jc w:val="both"/>
        <w:rPr>
          <w:noProof w:val="0"/>
        </w:rPr>
      </w:pPr>
      <w:r>
        <w:rPr>
          <w:noProof w:val="0"/>
        </w:rPr>
        <w:t>Příloha č. 1:</w:t>
      </w:r>
      <w:r>
        <w:rPr>
          <w:noProof w:val="0"/>
        </w:rPr>
        <w:tab/>
      </w:r>
      <w:r w:rsidR="000C5D5E">
        <w:rPr>
          <w:noProof w:val="0"/>
        </w:rPr>
        <w:t>Položkový rozpočet</w:t>
      </w:r>
      <w:r w:rsidR="00EE238C" w:rsidRPr="009230F0">
        <w:rPr>
          <w:noProof w:val="0"/>
        </w:rPr>
        <w:t xml:space="preserve"> </w:t>
      </w:r>
      <w:r w:rsidR="000C5D5E">
        <w:rPr>
          <w:noProof w:val="0"/>
        </w:rPr>
        <w:t>vč. objemu služeb</w:t>
      </w:r>
    </w:p>
    <w:p w:rsidR="000C5D5E" w:rsidRDefault="00735DF9" w:rsidP="0026227C">
      <w:pPr>
        <w:spacing w:line="280" w:lineRule="atLeast"/>
        <w:ind w:left="567"/>
        <w:jc w:val="both"/>
        <w:rPr>
          <w:noProof w:val="0"/>
        </w:rPr>
      </w:pPr>
      <w:r>
        <w:rPr>
          <w:noProof w:val="0"/>
        </w:rPr>
        <w:t>Příloha č. 2</w:t>
      </w:r>
      <w:r w:rsidR="003D65B5">
        <w:rPr>
          <w:noProof w:val="0"/>
        </w:rPr>
        <w:t>:</w:t>
      </w:r>
      <w:r w:rsidR="003D65B5">
        <w:rPr>
          <w:noProof w:val="0"/>
        </w:rPr>
        <w:tab/>
      </w:r>
      <w:r w:rsidR="000C5D5E">
        <w:rPr>
          <w:noProof w:val="0"/>
        </w:rPr>
        <w:t xml:space="preserve">Návrh </w:t>
      </w:r>
      <w:r w:rsidR="00554FC8">
        <w:rPr>
          <w:noProof w:val="0"/>
        </w:rPr>
        <w:t xml:space="preserve">rámcové </w:t>
      </w:r>
      <w:r w:rsidR="000C5D5E">
        <w:rPr>
          <w:noProof w:val="0"/>
        </w:rPr>
        <w:t>smlouvy (závazný vzor)</w:t>
      </w:r>
    </w:p>
    <w:p w:rsidR="000C5D5E" w:rsidRDefault="00735DF9" w:rsidP="0026227C">
      <w:pPr>
        <w:spacing w:line="280" w:lineRule="atLeast"/>
        <w:ind w:left="567"/>
        <w:jc w:val="both"/>
        <w:rPr>
          <w:noProof w:val="0"/>
        </w:rPr>
      </w:pPr>
      <w:r>
        <w:rPr>
          <w:noProof w:val="0"/>
        </w:rPr>
        <w:t>Příloha č. 3</w:t>
      </w:r>
      <w:r w:rsidR="003D65B5">
        <w:rPr>
          <w:noProof w:val="0"/>
        </w:rPr>
        <w:t>:</w:t>
      </w:r>
      <w:r w:rsidR="003D65B5">
        <w:rPr>
          <w:noProof w:val="0"/>
        </w:rPr>
        <w:tab/>
      </w:r>
      <w:r w:rsidR="000C5D5E">
        <w:rPr>
          <w:noProof w:val="0"/>
        </w:rPr>
        <w:t>Kvalifikační dokumentace</w:t>
      </w:r>
    </w:p>
    <w:p w:rsidR="001B1D3C" w:rsidRDefault="00735DF9" w:rsidP="003D65B5">
      <w:pPr>
        <w:spacing w:line="280" w:lineRule="atLeast"/>
        <w:ind w:left="2127" w:hanging="1560"/>
        <w:jc w:val="both"/>
        <w:rPr>
          <w:noProof w:val="0"/>
        </w:rPr>
      </w:pPr>
      <w:r>
        <w:rPr>
          <w:noProof w:val="0"/>
        </w:rPr>
        <w:t>Příloha č. 4</w:t>
      </w:r>
      <w:r w:rsidR="003D65B5">
        <w:rPr>
          <w:noProof w:val="0"/>
        </w:rPr>
        <w:t>:</w:t>
      </w:r>
      <w:r w:rsidR="003D65B5">
        <w:rPr>
          <w:noProof w:val="0"/>
        </w:rPr>
        <w:tab/>
      </w:r>
      <w:r w:rsidR="009A63C7">
        <w:t xml:space="preserve">Vzorové </w:t>
      </w:r>
      <w:r w:rsidR="009A63C7">
        <w:rPr>
          <w:noProof w:val="0"/>
        </w:rPr>
        <w:t>č</w:t>
      </w:r>
      <w:r w:rsidR="00D5387D" w:rsidRPr="00D5387D">
        <w:rPr>
          <w:noProof w:val="0"/>
        </w:rPr>
        <w:t>estné prohlášení o splnění základních kvalifikačních předpokladů a</w:t>
      </w:r>
      <w:r w:rsidR="009A63C7">
        <w:rPr>
          <w:noProof w:val="0"/>
        </w:rPr>
        <w:t xml:space="preserve"> vzorové </w:t>
      </w:r>
      <w:r w:rsidR="00D5387D" w:rsidRPr="00D5387D">
        <w:rPr>
          <w:noProof w:val="0"/>
        </w:rPr>
        <w:t xml:space="preserve">čestné </w:t>
      </w:r>
      <w:r w:rsidR="00D5387D">
        <w:rPr>
          <w:noProof w:val="0"/>
        </w:rPr>
        <w:t xml:space="preserve">prohlášení </w:t>
      </w:r>
      <w:r w:rsidR="00D5387D" w:rsidRPr="00D5387D">
        <w:rPr>
          <w:noProof w:val="0"/>
        </w:rPr>
        <w:t>o</w:t>
      </w:r>
      <w:r w:rsidR="00D5387D">
        <w:rPr>
          <w:noProof w:val="0"/>
        </w:rPr>
        <w:t> </w:t>
      </w:r>
      <w:r w:rsidR="00D5387D" w:rsidRPr="00D5387D">
        <w:rPr>
          <w:noProof w:val="0"/>
        </w:rPr>
        <w:t>ekonomické a finanč</w:t>
      </w:r>
      <w:r w:rsidR="009A63C7">
        <w:rPr>
          <w:noProof w:val="0"/>
        </w:rPr>
        <w:t xml:space="preserve">ní způsobilosti </w:t>
      </w:r>
    </w:p>
    <w:p w:rsidR="000C5D5E" w:rsidRDefault="00735DF9" w:rsidP="0026227C">
      <w:pPr>
        <w:spacing w:line="280" w:lineRule="atLeast"/>
        <w:ind w:left="567"/>
        <w:jc w:val="both"/>
        <w:rPr>
          <w:noProof w:val="0"/>
        </w:rPr>
      </w:pPr>
      <w:r>
        <w:rPr>
          <w:noProof w:val="0"/>
        </w:rPr>
        <w:t>Příloha č. 5</w:t>
      </w:r>
      <w:r w:rsidR="003D65B5">
        <w:rPr>
          <w:noProof w:val="0"/>
        </w:rPr>
        <w:t>:</w:t>
      </w:r>
      <w:r w:rsidR="003D65B5">
        <w:rPr>
          <w:noProof w:val="0"/>
        </w:rPr>
        <w:tab/>
      </w:r>
      <w:r w:rsidR="009A63C7">
        <w:rPr>
          <w:noProof w:val="0"/>
        </w:rPr>
        <w:t>Vzorový s</w:t>
      </w:r>
      <w:r w:rsidR="000C5D5E">
        <w:rPr>
          <w:noProof w:val="0"/>
        </w:rPr>
        <w:t xml:space="preserve">eznam subdodavatelů </w:t>
      </w:r>
    </w:p>
    <w:p w:rsidR="005E5886" w:rsidRDefault="00735DF9" w:rsidP="0026227C">
      <w:pPr>
        <w:spacing w:line="280" w:lineRule="atLeast"/>
        <w:ind w:left="567"/>
        <w:jc w:val="both"/>
        <w:rPr>
          <w:noProof w:val="0"/>
        </w:rPr>
      </w:pPr>
      <w:r>
        <w:rPr>
          <w:noProof w:val="0"/>
        </w:rPr>
        <w:t>Příloha č. 6</w:t>
      </w:r>
      <w:r w:rsidR="003D65B5">
        <w:rPr>
          <w:noProof w:val="0"/>
        </w:rPr>
        <w:t>:</w:t>
      </w:r>
      <w:r w:rsidR="003D65B5">
        <w:rPr>
          <w:noProof w:val="0"/>
        </w:rPr>
        <w:tab/>
      </w:r>
      <w:r w:rsidR="005E5886">
        <w:rPr>
          <w:noProof w:val="0"/>
        </w:rPr>
        <w:t xml:space="preserve">Krycí list nabídky </w:t>
      </w:r>
    </w:p>
    <w:p w:rsidR="006E66C5" w:rsidRDefault="00735DF9" w:rsidP="00554FC8">
      <w:pPr>
        <w:spacing w:line="280" w:lineRule="atLeast"/>
        <w:ind w:left="567"/>
        <w:jc w:val="both"/>
        <w:rPr>
          <w:noProof w:val="0"/>
        </w:rPr>
      </w:pPr>
      <w:r>
        <w:rPr>
          <w:noProof w:val="0"/>
        </w:rPr>
        <w:t>Příloha č. 7</w:t>
      </w:r>
      <w:r w:rsidR="003D65B5">
        <w:rPr>
          <w:noProof w:val="0"/>
        </w:rPr>
        <w:t>:</w:t>
      </w:r>
      <w:r w:rsidR="003D65B5">
        <w:rPr>
          <w:noProof w:val="0"/>
        </w:rPr>
        <w:tab/>
      </w:r>
      <w:r w:rsidR="009A63C7">
        <w:rPr>
          <w:noProof w:val="0"/>
        </w:rPr>
        <w:t>Vzorové č</w:t>
      </w:r>
      <w:r w:rsidR="005E5886" w:rsidRPr="005E5886">
        <w:rPr>
          <w:noProof w:val="0"/>
        </w:rPr>
        <w:t xml:space="preserve">estné prohlášení v souladu s § 68 odst. 3 zákona </w:t>
      </w:r>
    </w:p>
    <w:p w:rsidR="00C96D67" w:rsidRPr="00554FC8" w:rsidRDefault="00735DF9" w:rsidP="00554FC8">
      <w:pPr>
        <w:spacing w:line="280" w:lineRule="atLeast"/>
        <w:ind w:left="567"/>
        <w:jc w:val="both"/>
        <w:rPr>
          <w:noProof w:val="0"/>
        </w:rPr>
      </w:pPr>
      <w:r>
        <w:rPr>
          <w:noProof w:val="0"/>
        </w:rPr>
        <w:t>Příloha č. 8</w:t>
      </w:r>
      <w:r w:rsidR="003D65B5">
        <w:rPr>
          <w:noProof w:val="0"/>
        </w:rPr>
        <w:t>:</w:t>
      </w:r>
      <w:r w:rsidR="003D65B5">
        <w:rPr>
          <w:noProof w:val="0"/>
        </w:rPr>
        <w:tab/>
      </w:r>
      <w:r w:rsidR="00C96D67">
        <w:rPr>
          <w:noProof w:val="0"/>
        </w:rPr>
        <w:t>Popis aukční síně</w:t>
      </w:r>
    </w:p>
    <w:p w:rsidR="00F3577C" w:rsidRDefault="00F3577C" w:rsidP="008C4E59">
      <w:pPr>
        <w:tabs>
          <w:tab w:val="left" w:pos="1695"/>
        </w:tabs>
        <w:spacing w:line="280" w:lineRule="atLeast"/>
        <w:jc w:val="both"/>
        <w:rPr>
          <w:noProof w:val="0"/>
          <w:sz w:val="22"/>
          <w:szCs w:val="22"/>
        </w:rPr>
      </w:pPr>
    </w:p>
    <w:p w:rsidR="00772E3A" w:rsidRDefault="00772E3A" w:rsidP="008C4E59">
      <w:pPr>
        <w:tabs>
          <w:tab w:val="left" w:pos="1695"/>
        </w:tabs>
        <w:spacing w:line="280" w:lineRule="atLeast"/>
        <w:jc w:val="both"/>
        <w:rPr>
          <w:noProof w:val="0"/>
          <w:sz w:val="22"/>
          <w:szCs w:val="22"/>
        </w:rPr>
      </w:pPr>
    </w:p>
    <w:p w:rsidR="00202366" w:rsidRDefault="00202366" w:rsidP="008C4E59">
      <w:pPr>
        <w:tabs>
          <w:tab w:val="left" w:pos="1695"/>
        </w:tabs>
        <w:spacing w:line="280" w:lineRule="atLeast"/>
        <w:jc w:val="both"/>
        <w:rPr>
          <w:noProof w:val="0"/>
          <w:sz w:val="22"/>
          <w:szCs w:val="22"/>
        </w:rPr>
      </w:pPr>
    </w:p>
    <w:p w:rsidR="00C0534F" w:rsidRPr="00BC6222" w:rsidRDefault="00C0534F" w:rsidP="008C4E59">
      <w:pPr>
        <w:tabs>
          <w:tab w:val="left" w:pos="1695"/>
        </w:tabs>
        <w:spacing w:line="280" w:lineRule="atLeast"/>
        <w:jc w:val="both"/>
        <w:rPr>
          <w:noProof w:val="0"/>
          <w:sz w:val="22"/>
          <w:szCs w:val="22"/>
        </w:rPr>
      </w:pPr>
    </w:p>
    <w:p w:rsidR="004E5E7A" w:rsidRDefault="00EE238C" w:rsidP="008C4E59">
      <w:pPr>
        <w:tabs>
          <w:tab w:val="left" w:pos="1695"/>
        </w:tabs>
        <w:spacing w:line="280" w:lineRule="atLeast"/>
        <w:jc w:val="both"/>
        <w:rPr>
          <w:noProof w:val="0"/>
        </w:rPr>
      </w:pPr>
      <w:r w:rsidRPr="00DC4E93">
        <w:rPr>
          <w:noProof w:val="0"/>
        </w:rPr>
        <w:t xml:space="preserve">V Praze </w:t>
      </w:r>
      <w:r w:rsidR="000C5D5E" w:rsidRPr="00DC4E93">
        <w:rPr>
          <w:noProof w:val="0"/>
        </w:rPr>
        <w:t xml:space="preserve">dne </w:t>
      </w:r>
      <w:r w:rsidR="00202366">
        <w:rPr>
          <w:noProof w:val="0"/>
        </w:rPr>
        <w:t>5. 2. 2016</w:t>
      </w:r>
    </w:p>
    <w:p w:rsidR="00537131" w:rsidRDefault="00537131" w:rsidP="008C4E59">
      <w:pPr>
        <w:tabs>
          <w:tab w:val="left" w:pos="1695"/>
        </w:tabs>
        <w:spacing w:line="280" w:lineRule="atLeast"/>
        <w:jc w:val="both"/>
        <w:rPr>
          <w:noProof w:val="0"/>
        </w:rPr>
      </w:pPr>
    </w:p>
    <w:p w:rsidR="00C0534F" w:rsidRDefault="00C0534F" w:rsidP="008C4E59">
      <w:pPr>
        <w:tabs>
          <w:tab w:val="left" w:pos="1695"/>
        </w:tabs>
        <w:spacing w:line="280" w:lineRule="atLeast"/>
        <w:jc w:val="both"/>
        <w:rPr>
          <w:noProof w:val="0"/>
        </w:rPr>
      </w:pPr>
    </w:p>
    <w:p w:rsidR="006D0CB1" w:rsidRPr="006E66C5" w:rsidRDefault="006D0CB1" w:rsidP="008C4E59">
      <w:pPr>
        <w:tabs>
          <w:tab w:val="left" w:pos="1695"/>
        </w:tabs>
        <w:spacing w:line="280" w:lineRule="atLeast"/>
        <w:jc w:val="both"/>
        <w:rPr>
          <w:noProof w:val="0"/>
        </w:rPr>
      </w:pPr>
    </w:p>
    <w:p w:rsidR="005E5886" w:rsidRDefault="005E5886" w:rsidP="005E5886">
      <w:pPr>
        <w:tabs>
          <w:tab w:val="left" w:pos="3969"/>
        </w:tabs>
        <w:spacing w:line="280" w:lineRule="atLeast"/>
        <w:ind w:left="4536"/>
        <w:jc w:val="center"/>
      </w:pPr>
      <w:r>
        <w:t>Robin Povšík</w:t>
      </w:r>
      <w:r w:rsidR="00A73CC7">
        <w:t>, v.r.</w:t>
      </w:r>
    </w:p>
    <w:p w:rsidR="005E5886" w:rsidRDefault="00BC2399" w:rsidP="005E5886">
      <w:pPr>
        <w:tabs>
          <w:tab w:val="left" w:pos="3969"/>
        </w:tabs>
        <w:spacing w:line="280" w:lineRule="atLeast"/>
        <w:ind w:left="4536"/>
        <w:jc w:val="center"/>
      </w:pPr>
      <w:r>
        <w:t xml:space="preserve">náměstek </w:t>
      </w:r>
      <w:r w:rsidR="00AC1C01">
        <w:t xml:space="preserve">pro </w:t>
      </w:r>
      <w:r w:rsidR="005E5886">
        <w:t xml:space="preserve">řízení </w:t>
      </w:r>
      <w:r w:rsidR="00D279D2">
        <w:t>sekce řízení úřadu</w:t>
      </w:r>
    </w:p>
    <w:p w:rsidR="005E5886" w:rsidRPr="00BC6222" w:rsidRDefault="005E5886" w:rsidP="005E5886">
      <w:pPr>
        <w:tabs>
          <w:tab w:val="left" w:pos="3969"/>
        </w:tabs>
        <w:spacing w:line="280" w:lineRule="atLeast"/>
        <w:ind w:left="4536"/>
        <w:jc w:val="center"/>
      </w:pPr>
      <w:r>
        <w:t>Česká republika – Ministerstvo práce a sociálních věcí</w:t>
      </w:r>
    </w:p>
    <w:p w:rsidR="00B229AF" w:rsidRPr="00F0409F" w:rsidRDefault="00B229AF" w:rsidP="008C4E59">
      <w:pPr>
        <w:tabs>
          <w:tab w:val="left" w:pos="3969"/>
        </w:tabs>
        <w:spacing w:line="280" w:lineRule="atLeast"/>
        <w:ind w:left="4536"/>
        <w:jc w:val="center"/>
        <w:rPr>
          <w:rFonts w:ascii="Calibri" w:hAnsi="Calibri" w:cs="Calibri"/>
        </w:rPr>
      </w:pPr>
    </w:p>
    <w:sectPr w:rsidR="00B229AF" w:rsidRPr="00F0409F" w:rsidSect="005C2FD9">
      <w:type w:val="continuous"/>
      <w:pgSz w:w="11906" w:h="16838" w:code="9"/>
      <w:pgMar w:top="1386" w:right="128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8AD" w:rsidRDefault="004A58AD">
      <w:r>
        <w:separator/>
      </w:r>
    </w:p>
  </w:endnote>
  <w:endnote w:type="continuationSeparator" w:id="0">
    <w:p w:rsidR="004A58AD" w:rsidRDefault="004A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Nimbus Sans L">
    <w:altName w:val="Arial"/>
    <w:charset w:val="00"/>
    <w:family w:val="auto"/>
    <w:pitch w:val="variable"/>
  </w:font>
  <w:font w:name="Calibri">
    <w:panose1 w:val="020F0502020204030204"/>
    <w:charset w:val="EE"/>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Helvetica">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Default="004A58AD">
    <w:pPr>
      <w:pStyle w:val="Zpat"/>
      <w:tabs>
        <w:tab w:val="clear" w:pos="4536"/>
        <w:tab w:val="clear" w:pos="9072"/>
        <w:tab w:val="right" w:pos="9043"/>
      </w:tabs>
      <w:ind w:right="-1370"/>
      <w:rPr>
        <w:i w:val="0"/>
      </w:rPr>
    </w:pPr>
    <w:r>
      <w:rPr>
        <w:i w:val="0"/>
      </w:rPr>
      <w:t>________________________________________________________________________________________________________</w:t>
    </w:r>
  </w:p>
  <w:p w:rsidR="004A58AD" w:rsidRPr="00963979" w:rsidRDefault="004A58AD" w:rsidP="00FD334A">
    <w:pPr>
      <w:spacing w:line="360" w:lineRule="auto"/>
      <w:jc w:val="center"/>
      <w:rPr>
        <w:b/>
        <w:i/>
        <w:sz w:val="16"/>
        <w:szCs w:val="16"/>
        <w:highlight w:val="yellow"/>
      </w:rPr>
    </w:pPr>
    <w:r w:rsidRPr="00963979">
      <w:rPr>
        <w:i/>
        <w:sz w:val="16"/>
        <w:szCs w:val="16"/>
      </w:rPr>
      <w:tab/>
      <w:t xml:space="preserve">strana </w:t>
    </w:r>
    <w:r w:rsidRPr="00963979">
      <w:rPr>
        <w:i/>
        <w:sz w:val="16"/>
        <w:szCs w:val="16"/>
      </w:rPr>
      <w:fldChar w:fldCharType="begin"/>
    </w:r>
    <w:r w:rsidRPr="00963979">
      <w:rPr>
        <w:i/>
        <w:sz w:val="16"/>
        <w:szCs w:val="16"/>
      </w:rPr>
      <w:instrText xml:space="preserve"> PAGE </w:instrText>
    </w:r>
    <w:r w:rsidRPr="00963979">
      <w:rPr>
        <w:i/>
        <w:sz w:val="16"/>
        <w:szCs w:val="16"/>
      </w:rPr>
      <w:fldChar w:fldCharType="separate"/>
    </w:r>
    <w:r w:rsidR="00E36204">
      <w:rPr>
        <w:i/>
        <w:sz w:val="16"/>
        <w:szCs w:val="16"/>
      </w:rPr>
      <w:t>28</w:t>
    </w:r>
    <w:r w:rsidRPr="00963979">
      <w:rPr>
        <w:i/>
        <w:sz w:val="16"/>
        <w:szCs w:val="16"/>
      </w:rPr>
      <w:fldChar w:fldCharType="end"/>
    </w:r>
    <w:r w:rsidRPr="00963979">
      <w:rPr>
        <w:i/>
        <w:sz w:val="16"/>
        <w:szCs w:val="16"/>
      </w:rPr>
      <w:t xml:space="preserve"> (z </w:t>
    </w:r>
    <w:r w:rsidRPr="00963979">
      <w:rPr>
        <w:i/>
        <w:sz w:val="16"/>
        <w:szCs w:val="16"/>
      </w:rPr>
      <w:fldChar w:fldCharType="begin"/>
    </w:r>
    <w:r w:rsidRPr="00963979">
      <w:rPr>
        <w:i/>
        <w:sz w:val="16"/>
        <w:szCs w:val="16"/>
      </w:rPr>
      <w:instrText xml:space="preserve"> NUMPAGES </w:instrText>
    </w:r>
    <w:r w:rsidRPr="00963979">
      <w:rPr>
        <w:i/>
        <w:sz w:val="16"/>
        <w:szCs w:val="16"/>
      </w:rPr>
      <w:fldChar w:fldCharType="separate"/>
    </w:r>
    <w:r w:rsidR="00E36204">
      <w:rPr>
        <w:i/>
        <w:sz w:val="16"/>
        <w:szCs w:val="16"/>
      </w:rPr>
      <w:t>28</w:t>
    </w:r>
    <w:r w:rsidRPr="00963979">
      <w:rPr>
        <w:i/>
        <w:sz w:val="16"/>
        <w:szCs w:val="16"/>
      </w:rPr>
      <w:fldChar w:fldCharType="end"/>
    </w:r>
    <w:r w:rsidRPr="00963979">
      <w:rPr>
        <w:i/>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Pr="00E9247C" w:rsidRDefault="004A58AD" w:rsidP="00C8311E">
    <w:pPr>
      <w:pStyle w:val="Zhlav"/>
      <w:tabs>
        <w:tab w:val="clear" w:pos="4536"/>
        <w:tab w:val="clear" w:pos="9072"/>
        <w:tab w:val="right" w:pos="9071"/>
        <w:tab w:val="right" w:pos="13998"/>
      </w:tabs>
      <w:rPr>
        <w:i w:val="0"/>
        <w:sz w:val="18"/>
        <w:szCs w:val="18"/>
      </w:rPr>
    </w:pPr>
    <w:r>
      <w:rPr>
        <w:i w:val="0"/>
        <w:sz w:val="18"/>
        <w:szCs w:val="18"/>
      </w:rPr>
      <w:t>___________________________________________________________________________________________</w:t>
    </w:r>
  </w:p>
  <w:p w:rsidR="004A58AD" w:rsidRPr="00772E3A" w:rsidRDefault="004A58AD" w:rsidP="006C4CE1">
    <w:pPr>
      <w:jc w:val="center"/>
      <w:rPr>
        <w:i/>
        <w:sz w:val="18"/>
        <w:szCs w:val="18"/>
      </w:rPr>
    </w:pPr>
    <w:r w:rsidRPr="00772E3A">
      <w:rPr>
        <w:i/>
        <w:sz w:val="18"/>
        <w:szCs w:val="18"/>
      </w:rPr>
      <w:t>Práva, povinnosti či podmínky v této zadávací dokumentaci neuvedené se řídí zákonem.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8AD" w:rsidRDefault="004A58AD">
      <w:r>
        <w:separator/>
      </w:r>
    </w:p>
  </w:footnote>
  <w:footnote w:type="continuationSeparator" w:id="0">
    <w:p w:rsidR="004A58AD" w:rsidRDefault="004A58AD">
      <w:r>
        <w:continuationSeparator/>
      </w:r>
    </w:p>
  </w:footnote>
  <w:footnote w:id="1">
    <w:p w:rsidR="004A58AD" w:rsidRPr="00D9129B" w:rsidRDefault="004A58AD" w:rsidP="00D9129B">
      <w:pPr>
        <w:ind w:left="567"/>
        <w:jc w:val="both"/>
        <w:rPr>
          <w:rFonts w:eastAsia="Arial Unicode MS"/>
          <w:i/>
          <w:noProof w:val="0"/>
          <w:sz w:val="18"/>
        </w:rPr>
      </w:pPr>
      <w:r>
        <w:rPr>
          <w:rStyle w:val="Znakapoznpodarou"/>
        </w:rPr>
        <w:footnoteRef/>
      </w:r>
      <w:r>
        <w:t xml:space="preserve"> </w:t>
      </w:r>
      <w:r w:rsidRPr="00D9129B">
        <w:rPr>
          <w:rFonts w:eastAsia="Arial Unicode MS"/>
          <w:i/>
          <w:noProof w:val="0"/>
          <w:sz w:val="16"/>
          <w:szCs w:val="16"/>
        </w:rPr>
        <w:t>Aktivační poplatek uvedený výše představuje jednorázovou platbu spojenou s novou aktivací každé jednotlivé SIM karty.</w:t>
      </w:r>
      <w:r w:rsidRPr="00BC6222">
        <w:rPr>
          <w:rFonts w:eastAsia="Arial Unicode MS"/>
          <w:i/>
          <w:noProof w:val="0"/>
          <w:sz w:val="18"/>
        </w:rPr>
        <w:t xml:space="preserve"> </w:t>
      </w:r>
    </w:p>
  </w:footnote>
  <w:footnote w:id="2">
    <w:p w:rsidR="004A58AD" w:rsidRPr="002D0AC2" w:rsidRDefault="004A58AD" w:rsidP="00865DFB">
      <w:pPr>
        <w:pStyle w:val="Textpoznpodarou1"/>
        <w:rPr>
          <w:sz w:val="16"/>
        </w:rPr>
      </w:pPr>
      <w:r>
        <w:rPr>
          <w:rStyle w:val="Znakapoznpodarou"/>
        </w:rPr>
        <w:footnoteRef/>
      </w:r>
      <w:r>
        <w:t xml:space="preserve"> </w:t>
      </w:r>
      <w:r w:rsidRPr="002D0AC2">
        <w:rPr>
          <w:b/>
          <w:bCs/>
          <w:sz w:val="16"/>
        </w:rPr>
        <w:t xml:space="preserve">Provozní doba podatelny MPSV </w:t>
      </w:r>
      <w:r w:rsidRPr="002D0AC2">
        <w:rPr>
          <w:sz w:val="16"/>
        </w:rPr>
        <w:t>(vyjma dnů pracovního klidu)</w:t>
      </w:r>
    </w:p>
    <w:p w:rsidR="004A58AD" w:rsidRPr="002D0AC2" w:rsidRDefault="004A58AD" w:rsidP="00865DFB">
      <w:pPr>
        <w:suppressAutoHyphens/>
        <w:rPr>
          <w:rFonts w:eastAsia="Nimbus Sans L"/>
          <w:noProof w:val="0"/>
          <w:kern w:val="1"/>
          <w:sz w:val="16"/>
          <w:lang w:eastAsia="hi-IN" w:bidi="hi-IN"/>
        </w:rPr>
      </w:pPr>
      <w:r w:rsidRPr="002D0AC2">
        <w:rPr>
          <w:rFonts w:eastAsia="Nimbus Sans L"/>
          <w:noProof w:val="0"/>
          <w:kern w:val="1"/>
          <w:sz w:val="16"/>
          <w:lang w:eastAsia="hi-IN" w:bidi="hi-IN"/>
        </w:rP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- 17.</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pondělí a středa</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- 16.</w:t>
      </w:r>
      <w:r w:rsidRPr="002D0AC2">
        <w:rPr>
          <w:rFonts w:eastAsia="Nimbus Sans L"/>
          <w:noProof w:val="0"/>
          <w:kern w:val="1"/>
          <w:sz w:val="16"/>
          <w:vertAlign w:val="superscript"/>
          <w:lang w:eastAsia="hi-IN" w:bidi="hi-IN"/>
        </w:rPr>
        <w:t>15</w:t>
      </w:r>
      <w:r w:rsidRPr="002D0AC2">
        <w:rPr>
          <w:rFonts w:eastAsia="Nimbus Sans L"/>
          <w:noProof w:val="0"/>
          <w:kern w:val="1"/>
          <w:sz w:val="16"/>
          <w:lang w:eastAsia="hi-IN" w:bidi="hi-IN"/>
        </w:rPr>
        <w:t xml:space="preserve"> hod. - úterý a čtvrtek</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- 15.</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pátek</w:t>
      </w:r>
    </w:p>
    <w:p w:rsidR="004A58AD" w:rsidRDefault="004A58AD" w:rsidP="00865DFB">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Pr="005C2FD9" w:rsidRDefault="004A58AD" w:rsidP="00FD3D14">
    <w:pPr>
      <w:pStyle w:val="Zhlav"/>
      <w:tabs>
        <w:tab w:val="clear" w:pos="9072"/>
        <w:tab w:val="left" w:pos="1371"/>
        <w:tab w:val="right" w:pos="9356"/>
        <w:tab w:val="right" w:pos="13998"/>
      </w:tabs>
      <w:ind w:left="-284" w:right="-154"/>
      <w:jc w:val="left"/>
      <w:rPr>
        <w:i w:val="0"/>
      </w:rPr>
    </w:pPr>
    <w:r w:rsidRPr="005C2FD9">
      <w:rPr>
        <w:rFonts w:ascii="Calibri" w:hAnsi="Calibri" w:cs="Calibri"/>
        <w:i w:val="0"/>
      </w:rPr>
      <w:tab/>
    </w:r>
    <w:r w:rsidRPr="005C2FD9">
      <w:rPr>
        <w:i w:val="0"/>
      </w:rPr>
      <w:tab/>
      <w:t>Zadávací dokumentace –</w:t>
    </w:r>
    <w:r>
      <w:rPr>
        <w:i w:val="0"/>
      </w:rPr>
      <w:t xml:space="preserve"> Mobilní telefonie resortu MPSV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Default="004A58AD" w:rsidP="00E47A84">
    <w:pPr>
      <w:pStyle w:val="Zhlav"/>
      <w:tabs>
        <w:tab w:val="clear" w:pos="4536"/>
        <w:tab w:val="clear" w:pos="9072"/>
        <w:tab w:val="left" w:pos="7335"/>
      </w:tabs>
      <w:jc w:val="right"/>
    </w:pPr>
    <w:r>
      <w:t xml:space="preserve">Ve znění Dodatečných informací č. </w:t>
    </w:r>
    <w:ins w:id="7" w:author="Mesarčová Veronika Mgr. (MPSV)" w:date="2016-05-10T15:01:00Z">
      <w:r w:rsidR="00015CD3">
        <w:t>7</w:t>
      </w:r>
    </w:ins>
    <w:del w:id="8" w:author="Mesarčová Veronika Mgr. (MPSV)" w:date="2016-05-10T15:01:00Z">
      <w:r w:rsidR="007E6498" w:rsidDel="00015CD3">
        <w:delText>4</w:delText>
      </w:r>
    </w:del>
    <w:r>
      <w:t xml:space="preserve"> ze dne </w:t>
    </w:r>
    <w:ins w:id="9" w:author="Mesarčová Veronika Mgr. (MPSV)" w:date="2016-05-10T15:01:00Z">
      <w:r w:rsidR="00015CD3">
        <w:t>10</w:t>
      </w:r>
    </w:ins>
    <w:del w:id="10" w:author="Mesarčová Veronika Mgr. (MPSV)" w:date="2016-05-10T15:01:00Z">
      <w:r w:rsidR="007E6498" w:rsidDel="00015CD3">
        <w:delText>7</w:delText>
      </w:r>
    </w:del>
    <w:r>
      <w:t xml:space="preserve">. </w:t>
    </w:r>
    <w:ins w:id="11" w:author="Mesarčová Veronika Mgr. (MPSV)" w:date="2016-05-10T15:01:00Z">
      <w:r w:rsidR="00015CD3">
        <w:t>5</w:t>
      </w:r>
    </w:ins>
    <w:del w:id="12" w:author="Mesarčová Veronika Mgr. (MPSV)" w:date="2016-05-10T15:01:00Z">
      <w:r w:rsidR="007E6498" w:rsidDel="00015CD3">
        <w:delText>4</w:delText>
      </w:r>
    </w:del>
    <w:r>
      <w:t>. 2016</w:t>
    </w:r>
  </w:p>
  <w:p w:rsidR="004A58AD" w:rsidRDefault="004A58AD" w:rsidP="00C824BD">
    <w:pPr>
      <w:pStyle w:val="Zhlav"/>
      <w:tabs>
        <w:tab w:val="clear" w:pos="4536"/>
        <w:tab w:val="clear" w:pos="9072"/>
        <w:tab w:val="left" w:pos="73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620"/>
        </w:tabs>
        <w:ind w:left="16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96"/>
    <w:lvl w:ilvl="0">
      <w:start w:val="1"/>
      <w:numFmt w:val="bullet"/>
      <w:lvlText w:val="-"/>
      <w:lvlJc w:val="left"/>
      <w:pPr>
        <w:tabs>
          <w:tab w:val="num" w:pos="700"/>
        </w:tabs>
        <w:ind w:left="700" w:hanging="360"/>
      </w:pPr>
      <w:rPr>
        <w:rFonts w:ascii="Symbol" w:hAnsi="Symbol"/>
      </w:rPr>
    </w:lvl>
  </w:abstractNum>
  <w:abstractNum w:abstractNumId="2">
    <w:nsid w:val="00000003"/>
    <w:multiLevelType w:val="singleLevel"/>
    <w:tmpl w:val="00000003"/>
    <w:name w:val="WW8Num271"/>
    <w:lvl w:ilvl="0">
      <w:start w:val="1"/>
      <w:numFmt w:val="decimal"/>
      <w:lvlText w:val="%1."/>
      <w:lvlJc w:val="left"/>
      <w:pPr>
        <w:tabs>
          <w:tab w:val="num" w:pos="991"/>
        </w:tabs>
        <w:ind w:left="991" w:hanging="283"/>
      </w:pPr>
      <w:rPr>
        <w:rFonts w:cs="Times New Roman"/>
      </w:rPr>
    </w:lvl>
  </w:abstractNum>
  <w:abstractNum w:abstractNumId="3">
    <w:nsid w:val="00000004"/>
    <w:multiLevelType w:val="singleLevel"/>
    <w:tmpl w:val="00000004"/>
    <w:name w:val="WW8Num261"/>
    <w:lvl w:ilvl="0">
      <w:start w:val="1"/>
      <w:numFmt w:val="bullet"/>
      <w:lvlText w:val="-"/>
      <w:lvlJc w:val="left"/>
      <w:pPr>
        <w:tabs>
          <w:tab w:val="num" w:pos="2333"/>
        </w:tabs>
        <w:ind w:left="2333" w:hanging="360"/>
      </w:pPr>
      <w:rPr>
        <w:rFonts w:ascii="Symbol" w:hAnsi="Symbol"/>
      </w:rPr>
    </w:lvl>
  </w:abstractNum>
  <w:abstractNum w:abstractNumId="4">
    <w:nsid w:val="00000005"/>
    <w:multiLevelType w:val="singleLevel"/>
    <w:tmpl w:val="00000005"/>
    <w:name w:val="WW8Num253"/>
    <w:lvl w:ilvl="0">
      <w:start w:val="1"/>
      <w:numFmt w:val="bullet"/>
      <w:lvlText w:val="Ø"/>
      <w:lvlJc w:val="left"/>
      <w:pPr>
        <w:tabs>
          <w:tab w:val="num" w:pos="1066"/>
        </w:tabs>
        <w:ind w:left="1066" w:hanging="357"/>
      </w:pPr>
      <w:rPr>
        <w:rFonts w:ascii="Wingdings" w:hAnsi="Wingdings"/>
      </w:rPr>
    </w:lvl>
  </w:abstractNum>
  <w:abstractNum w:abstractNumId="5">
    <w:nsid w:val="00000006"/>
    <w:multiLevelType w:val="singleLevel"/>
    <w:tmpl w:val="00000006"/>
    <w:name w:val="WW8Num232"/>
    <w:lvl w:ilvl="0">
      <w:start w:val="1"/>
      <w:numFmt w:val="upperLetter"/>
      <w:lvlText w:val="%1."/>
      <w:lvlJc w:val="left"/>
      <w:pPr>
        <w:tabs>
          <w:tab w:val="num" w:pos="1636"/>
        </w:tabs>
        <w:ind w:left="1636" w:hanging="360"/>
      </w:pPr>
      <w:rPr>
        <w:rFonts w:cs="Times New Roman"/>
      </w:rPr>
    </w:lvl>
  </w:abstractNum>
  <w:abstractNum w:abstractNumId="6">
    <w:nsid w:val="00000007"/>
    <w:multiLevelType w:val="multilevel"/>
    <w:tmpl w:val="00000007"/>
    <w:name w:val="WW8Num20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00000008"/>
    <w:multiLevelType w:val="singleLevel"/>
    <w:tmpl w:val="00000008"/>
    <w:name w:val="WW8Num202"/>
    <w:lvl w:ilvl="0">
      <w:start w:val="1"/>
      <w:numFmt w:val="bullet"/>
      <w:lvlText w:val="·"/>
      <w:lvlJc w:val="left"/>
      <w:pPr>
        <w:tabs>
          <w:tab w:val="num" w:pos="360"/>
        </w:tabs>
        <w:ind w:left="360" w:hanging="360"/>
      </w:pPr>
      <w:rPr>
        <w:rFonts w:ascii="Symbol" w:hAnsi="Symbol"/>
        <w:color w:val="000000"/>
      </w:rPr>
    </w:lvl>
  </w:abstractNum>
  <w:abstractNum w:abstractNumId="8">
    <w:nsid w:val="00000009"/>
    <w:multiLevelType w:val="singleLevel"/>
    <w:tmpl w:val="00000009"/>
    <w:name w:val="WW8Num158"/>
    <w:lvl w:ilvl="0">
      <w:start w:val="1"/>
      <w:numFmt w:val="bullet"/>
      <w:lvlText w:val="·"/>
      <w:lvlJc w:val="left"/>
      <w:pPr>
        <w:tabs>
          <w:tab w:val="num" w:pos="1636"/>
        </w:tabs>
        <w:ind w:left="1636" w:hanging="360"/>
      </w:pPr>
      <w:rPr>
        <w:rFonts w:ascii="Symbol" w:hAnsi="Symbol"/>
      </w:rPr>
    </w:lvl>
  </w:abstractNum>
  <w:abstractNum w:abstractNumId="9">
    <w:nsid w:val="0000000A"/>
    <w:multiLevelType w:val="multilevel"/>
    <w:tmpl w:val="0000000A"/>
    <w:name w:val="WW8Num102"/>
    <w:lvl w:ilvl="0">
      <w:start w:val="1"/>
      <w:numFmt w:val="bullet"/>
      <w:lvlText w:val="o"/>
      <w:lvlJc w:val="left"/>
      <w:pPr>
        <w:tabs>
          <w:tab w:val="num" w:pos="360"/>
        </w:tabs>
        <w:ind w:left="36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0">
    <w:nsid w:val="0000000B"/>
    <w:multiLevelType w:val="multilevel"/>
    <w:tmpl w:val="0000000B"/>
    <w:name w:val="WW8Num74"/>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776"/>
        </w:tabs>
        <w:ind w:left="1776" w:hanging="360"/>
      </w:pPr>
      <w:rPr>
        <w:rFonts w:ascii="Symbol" w:hAnsi="Symbol"/>
      </w:rPr>
    </w:lvl>
    <w:lvl w:ilvl="2">
      <w:start w:val="1"/>
      <w:numFmt w:val="bullet"/>
      <w:lvlText w:val="§"/>
      <w:lvlJc w:val="left"/>
      <w:pPr>
        <w:tabs>
          <w:tab w:val="num" w:pos="2496"/>
        </w:tabs>
        <w:ind w:left="2496" w:hanging="360"/>
      </w:pPr>
      <w:rPr>
        <w:rFonts w:ascii="Wingdings" w:hAnsi="Wingdings"/>
      </w:rPr>
    </w:lvl>
    <w:lvl w:ilvl="3">
      <w:start w:val="1"/>
      <w:numFmt w:val="bullet"/>
      <w:lvlText w:val="·"/>
      <w:lvlJc w:val="left"/>
      <w:pPr>
        <w:tabs>
          <w:tab w:val="num" w:pos="3216"/>
        </w:tabs>
        <w:ind w:left="3216" w:hanging="360"/>
      </w:pPr>
      <w:rPr>
        <w:rFonts w:ascii="Symbol" w:hAnsi="Symbol"/>
      </w:rPr>
    </w:lvl>
    <w:lvl w:ilvl="4">
      <w:start w:val="1"/>
      <w:numFmt w:val="bullet"/>
      <w:lvlText w:val="o"/>
      <w:lvlJc w:val="left"/>
      <w:pPr>
        <w:tabs>
          <w:tab w:val="num" w:pos="3936"/>
        </w:tabs>
        <w:ind w:left="3936" w:hanging="360"/>
      </w:pPr>
      <w:rPr>
        <w:rFonts w:ascii="Courier New" w:hAnsi="Courier New"/>
      </w:rPr>
    </w:lvl>
    <w:lvl w:ilvl="5">
      <w:start w:val="1"/>
      <w:numFmt w:val="bullet"/>
      <w:lvlText w:val="§"/>
      <w:lvlJc w:val="left"/>
      <w:pPr>
        <w:tabs>
          <w:tab w:val="num" w:pos="4656"/>
        </w:tabs>
        <w:ind w:left="4656" w:hanging="360"/>
      </w:pPr>
      <w:rPr>
        <w:rFonts w:ascii="Wingdings" w:hAnsi="Wingdings"/>
      </w:rPr>
    </w:lvl>
    <w:lvl w:ilvl="6">
      <w:start w:val="1"/>
      <w:numFmt w:val="bullet"/>
      <w:lvlText w:val="·"/>
      <w:lvlJc w:val="left"/>
      <w:pPr>
        <w:tabs>
          <w:tab w:val="num" w:pos="5376"/>
        </w:tabs>
        <w:ind w:left="5376" w:hanging="360"/>
      </w:pPr>
      <w:rPr>
        <w:rFonts w:ascii="Symbol" w:hAnsi="Symbol"/>
      </w:rPr>
    </w:lvl>
    <w:lvl w:ilvl="7">
      <w:start w:val="1"/>
      <w:numFmt w:val="bullet"/>
      <w:lvlText w:val="o"/>
      <w:lvlJc w:val="left"/>
      <w:pPr>
        <w:tabs>
          <w:tab w:val="num" w:pos="6096"/>
        </w:tabs>
        <w:ind w:left="6096" w:hanging="360"/>
      </w:pPr>
      <w:rPr>
        <w:rFonts w:ascii="Courier New" w:hAnsi="Courier New"/>
      </w:rPr>
    </w:lvl>
    <w:lvl w:ilvl="8">
      <w:start w:val="1"/>
      <w:numFmt w:val="bullet"/>
      <w:lvlText w:val="§"/>
      <w:lvlJc w:val="left"/>
      <w:pPr>
        <w:tabs>
          <w:tab w:val="num" w:pos="6816"/>
        </w:tabs>
        <w:ind w:left="6816" w:hanging="360"/>
      </w:pPr>
      <w:rPr>
        <w:rFonts w:ascii="Wingdings" w:hAnsi="Wingdings"/>
      </w:rPr>
    </w:lvl>
  </w:abstractNum>
  <w:abstractNum w:abstractNumId="11">
    <w:nsid w:val="0000000C"/>
    <w:multiLevelType w:val="singleLevel"/>
    <w:tmpl w:val="0000000C"/>
    <w:name w:val="WW8Num63"/>
    <w:lvl w:ilvl="0">
      <w:start w:val="1"/>
      <w:numFmt w:val="decimal"/>
      <w:lvlText w:val="%1)"/>
      <w:lvlJc w:val="left"/>
      <w:pPr>
        <w:tabs>
          <w:tab w:val="num" w:pos="1636"/>
        </w:tabs>
        <w:ind w:left="1636" w:hanging="360"/>
      </w:pPr>
      <w:rPr>
        <w:rFonts w:cs="Times New Roman"/>
      </w:rPr>
    </w:lvl>
  </w:abstractNum>
  <w:abstractNum w:abstractNumId="12">
    <w:nsid w:val="0000000D"/>
    <w:multiLevelType w:val="multilevel"/>
    <w:tmpl w:val="0000000D"/>
    <w:name w:val="WW8Num5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bullet"/>
      <w:lvlText w:val="-"/>
      <w:lvlJc w:val="left"/>
      <w:pPr>
        <w:tabs>
          <w:tab w:val="num" w:pos="1004"/>
        </w:tabs>
        <w:ind w:left="1004" w:hanging="284"/>
      </w:pPr>
      <w:rPr>
        <w:rFonts w:ascii="Symbol" w:hAnsi="Symbo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000000E"/>
    <w:multiLevelType w:val="singleLevel"/>
    <w:tmpl w:val="0000000E"/>
    <w:name w:val="WW8Num36"/>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28"/>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2"/>
    <w:lvl w:ilvl="0">
      <w:start w:val="1"/>
      <w:numFmt w:val="bullet"/>
      <w:lvlText w:val="-"/>
      <w:lvlJc w:val="left"/>
      <w:pPr>
        <w:tabs>
          <w:tab w:val="num" w:pos="2520"/>
        </w:tabs>
        <w:ind w:left="2520" w:hanging="360"/>
      </w:pPr>
      <w:rPr>
        <w:rFonts w:ascii="Symbol" w:hAnsi="Symbol"/>
      </w:rPr>
    </w:lvl>
  </w:abstractNum>
  <w:abstractNum w:abstractNumId="16">
    <w:nsid w:val="0912212A"/>
    <w:multiLevelType w:val="hybridMultilevel"/>
    <w:tmpl w:val="00C001FE"/>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nsid w:val="0A661837"/>
    <w:multiLevelType w:val="hybridMultilevel"/>
    <w:tmpl w:val="416A0790"/>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nsid w:val="1073358F"/>
    <w:multiLevelType w:val="multilevel"/>
    <w:tmpl w:val="6950BF14"/>
    <w:lvl w:ilvl="0">
      <w:start w:val="1"/>
      <w:numFmt w:val="lowerLetter"/>
      <w:lvlText w:val="%1)"/>
      <w:lvlJc w:val="left"/>
      <w:pPr>
        <w:tabs>
          <w:tab w:val="num" w:pos="717"/>
        </w:tabs>
        <w:ind w:left="717" w:hanging="360"/>
      </w:pPr>
      <w:rPr>
        <w:rFonts w:cs="Times New Roman"/>
        <w:b w:val="0"/>
      </w:rPr>
    </w:lvl>
    <w:lvl w:ilvl="1" w:tentative="1">
      <w:start w:val="1"/>
      <w:numFmt w:val="lowerLetter"/>
      <w:lvlText w:val="%2."/>
      <w:lvlJc w:val="left"/>
      <w:pPr>
        <w:tabs>
          <w:tab w:val="num" w:pos="1797"/>
        </w:tabs>
        <w:ind w:left="1797" w:hanging="360"/>
      </w:pPr>
      <w:rPr>
        <w:rFonts w:cs="Times New Roman"/>
      </w:rPr>
    </w:lvl>
    <w:lvl w:ilvl="2" w:tentative="1">
      <w:start w:val="1"/>
      <w:numFmt w:val="lowerRoman"/>
      <w:lvlText w:val="%3."/>
      <w:lvlJc w:val="right"/>
      <w:pPr>
        <w:tabs>
          <w:tab w:val="num" w:pos="2517"/>
        </w:tabs>
        <w:ind w:left="2517" w:hanging="180"/>
      </w:pPr>
      <w:rPr>
        <w:rFonts w:cs="Times New Roman"/>
      </w:rPr>
    </w:lvl>
    <w:lvl w:ilvl="3" w:tentative="1">
      <w:start w:val="1"/>
      <w:numFmt w:val="decimal"/>
      <w:lvlText w:val="%4."/>
      <w:lvlJc w:val="left"/>
      <w:pPr>
        <w:tabs>
          <w:tab w:val="num" w:pos="3237"/>
        </w:tabs>
        <w:ind w:left="3237" w:hanging="360"/>
      </w:pPr>
      <w:rPr>
        <w:rFonts w:cs="Times New Roman"/>
      </w:rPr>
    </w:lvl>
    <w:lvl w:ilvl="4" w:tentative="1">
      <w:start w:val="1"/>
      <w:numFmt w:val="lowerLetter"/>
      <w:lvlText w:val="%5."/>
      <w:lvlJc w:val="left"/>
      <w:pPr>
        <w:tabs>
          <w:tab w:val="num" w:pos="3957"/>
        </w:tabs>
        <w:ind w:left="3957" w:hanging="360"/>
      </w:pPr>
      <w:rPr>
        <w:rFonts w:cs="Times New Roman"/>
      </w:rPr>
    </w:lvl>
    <w:lvl w:ilvl="5" w:tentative="1">
      <w:start w:val="1"/>
      <w:numFmt w:val="lowerRoman"/>
      <w:lvlText w:val="%6."/>
      <w:lvlJc w:val="right"/>
      <w:pPr>
        <w:tabs>
          <w:tab w:val="num" w:pos="4677"/>
        </w:tabs>
        <w:ind w:left="4677" w:hanging="180"/>
      </w:pPr>
      <w:rPr>
        <w:rFonts w:cs="Times New Roman"/>
      </w:rPr>
    </w:lvl>
    <w:lvl w:ilvl="6" w:tentative="1">
      <w:start w:val="1"/>
      <w:numFmt w:val="decimal"/>
      <w:lvlText w:val="%7."/>
      <w:lvlJc w:val="left"/>
      <w:pPr>
        <w:tabs>
          <w:tab w:val="num" w:pos="5397"/>
        </w:tabs>
        <w:ind w:left="5397" w:hanging="360"/>
      </w:pPr>
      <w:rPr>
        <w:rFonts w:cs="Times New Roman"/>
      </w:rPr>
    </w:lvl>
    <w:lvl w:ilvl="7" w:tentative="1">
      <w:start w:val="1"/>
      <w:numFmt w:val="lowerLetter"/>
      <w:lvlText w:val="%8."/>
      <w:lvlJc w:val="left"/>
      <w:pPr>
        <w:tabs>
          <w:tab w:val="num" w:pos="6117"/>
        </w:tabs>
        <w:ind w:left="6117" w:hanging="360"/>
      </w:pPr>
      <w:rPr>
        <w:rFonts w:cs="Times New Roman"/>
      </w:rPr>
    </w:lvl>
    <w:lvl w:ilvl="8" w:tentative="1">
      <w:start w:val="1"/>
      <w:numFmt w:val="lowerRoman"/>
      <w:lvlText w:val="%9."/>
      <w:lvlJc w:val="right"/>
      <w:pPr>
        <w:tabs>
          <w:tab w:val="num" w:pos="6837"/>
        </w:tabs>
        <w:ind w:left="6837" w:hanging="180"/>
      </w:pPr>
      <w:rPr>
        <w:rFonts w:cs="Times New Roman"/>
      </w:rPr>
    </w:lvl>
  </w:abstractNum>
  <w:abstractNum w:abstractNumId="19">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C260CD0"/>
    <w:multiLevelType w:val="hybridMultilevel"/>
    <w:tmpl w:val="83A4ADE6"/>
    <w:lvl w:ilvl="0" w:tplc="04050001">
      <w:start w:val="1"/>
      <w:numFmt w:val="bullet"/>
      <w:lvlText w:val=""/>
      <w:lvlJc w:val="left"/>
      <w:pPr>
        <w:tabs>
          <w:tab w:val="num" w:pos="786"/>
        </w:tabs>
        <w:ind w:left="786" w:hanging="360"/>
      </w:pPr>
      <w:rPr>
        <w:rFonts w:ascii="Symbol" w:hAnsi="Symbol" w:hint="default"/>
        <w:b/>
      </w:rPr>
    </w:lvl>
    <w:lvl w:ilvl="1" w:tplc="9CF27344">
      <w:start w:val="1"/>
      <w:numFmt w:val="decimal"/>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21">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1C12E19"/>
    <w:multiLevelType w:val="hybridMultilevel"/>
    <w:tmpl w:val="E1D65798"/>
    <w:lvl w:ilvl="0" w:tplc="7F5ED918">
      <w:start w:val="1"/>
      <w:numFmt w:val="bullet"/>
      <w:pStyle w:val="fous"/>
      <w:lvlText w:val=""/>
      <w:lvlJc w:val="left"/>
      <w:pPr>
        <w:tabs>
          <w:tab w:val="num" w:pos="927"/>
        </w:tabs>
        <w:ind w:left="927" w:hanging="360"/>
      </w:pPr>
      <w:rPr>
        <w:rFonts w:ascii="Symbol" w:hAnsi="Symbol" w:hint="default"/>
        <w:b w:val="0"/>
        <w:i w:val="0"/>
        <w:sz w:val="20"/>
      </w:rPr>
    </w:lvl>
    <w:lvl w:ilvl="1" w:tplc="04050003">
      <w:start w:val="1"/>
      <w:numFmt w:val="bullet"/>
      <w:lvlText w:val="o"/>
      <w:lvlJc w:val="left"/>
      <w:pPr>
        <w:tabs>
          <w:tab w:val="num" w:pos="1647"/>
        </w:tabs>
        <w:ind w:left="1647" w:hanging="360"/>
      </w:pPr>
      <w:rPr>
        <w:rFonts w:ascii="Courier New" w:hAnsi="Courier New" w:hint="default"/>
      </w:rPr>
    </w:lvl>
    <w:lvl w:ilvl="2" w:tplc="04050005">
      <w:numFmt w:val="bullet"/>
      <w:lvlText w:val=""/>
      <w:lvlJc w:val="left"/>
      <w:pPr>
        <w:tabs>
          <w:tab w:val="num" w:pos="2367"/>
        </w:tabs>
        <w:ind w:left="2367" w:hanging="360"/>
      </w:pPr>
      <w:rPr>
        <w:rFonts w:ascii="Wingdings" w:eastAsia="Times New Roman" w:hAnsi="Wingdings" w:hint="default"/>
      </w:rPr>
    </w:lvl>
    <w:lvl w:ilvl="3" w:tplc="04050001">
      <w:start w:val="1"/>
      <w:numFmt w:val="bullet"/>
      <w:pStyle w:val="odrky"/>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4">
    <w:nsid w:val="244E6E52"/>
    <w:multiLevelType w:val="hybridMultilevel"/>
    <w:tmpl w:val="1A187C5C"/>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nsid w:val="2BB866BB"/>
    <w:multiLevelType w:val="hybridMultilevel"/>
    <w:tmpl w:val="D3FE4B56"/>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6">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30420044"/>
    <w:multiLevelType w:val="hybridMultilevel"/>
    <w:tmpl w:val="D7B00F26"/>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3EBF5A55"/>
    <w:multiLevelType w:val="multilevel"/>
    <w:tmpl w:val="ADBED206"/>
    <w:lvl w:ilvl="0">
      <w:start w:val="1"/>
      <w:numFmt w:val="decimal"/>
      <w:pStyle w:val="titre4"/>
      <w:lvlText w:val="%1"/>
      <w:lvlJc w:val="left"/>
      <w:pPr>
        <w:tabs>
          <w:tab w:val="num" w:pos="1003"/>
        </w:tabs>
        <w:ind w:left="1003" w:hanging="435"/>
      </w:pPr>
      <w:rPr>
        <w:rFonts w:cs="Times New Roman" w:hint="default"/>
      </w:rPr>
    </w:lvl>
    <w:lvl w:ilvl="1">
      <w:start w:val="1"/>
      <w:numFmt w:val="none"/>
      <w:lvlText w:val=""/>
      <w:lvlJc w:val="left"/>
      <w:pPr>
        <w:tabs>
          <w:tab w:val="num" w:pos="1319"/>
        </w:tabs>
        <w:ind w:left="1319" w:hanging="435"/>
      </w:pPr>
      <w:rPr>
        <w:rFonts w:cs="Times New Roman" w:hint="default"/>
      </w:rPr>
    </w:lvl>
    <w:lvl w:ilvl="2">
      <w:start w:val="1"/>
      <w:numFmt w:val="none"/>
      <w:lvlText w:val=""/>
      <w:lvlJc w:val="left"/>
      <w:pPr>
        <w:tabs>
          <w:tab w:val="num" w:pos="2488"/>
        </w:tabs>
        <w:ind w:left="2488" w:hanging="720"/>
      </w:pPr>
      <w:rPr>
        <w:rFonts w:cs="Times New Roman" w:hint="default"/>
      </w:rPr>
    </w:lvl>
    <w:lvl w:ilvl="3">
      <w:start w:val="1"/>
      <w:numFmt w:val="none"/>
      <w:lvlRestart w:val="0"/>
      <w:isLgl/>
      <w:lvlText w:val="13"/>
      <w:lvlJc w:val="left"/>
      <w:pPr>
        <w:tabs>
          <w:tab w:val="num" w:pos="360"/>
        </w:tabs>
      </w:pPr>
      <w:rPr>
        <w:rFonts w:cs="Times New Roman" w:hint="default"/>
      </w:rPr>
    </w:lvl>
    <w:lvl w:ilvl="4">
      <w:start w:val="1"/>
      <w:numFmt w:val="none"/>
      <w:isLgl/>
      <w:lvlText w:val=""/>
      <w:lvlJc w:val="left"/>
      <w:pPr>
        <w:tabs>
          <w:tab w:val="num" w:pos="4616"/>
        </w:tabs>
        <w:ind w:left="4616" w:hanging="1080"/>
      </w:pPr>
      <w:rPr>
        <w:rFonts w:cs="Times New Roman" w:hint="default"/>
      </w:rPr>
    </w:lvl>
    <w:lvl w:ilvl="5">
      <w:start w:val="1"/>
      <w:numFmt w:val="none"/>
      <w:lvlText w:val=""/>
      <w:lvlJc w:val="left"/>
      <w:pPr>
        <w:tabs>
          <w:tab w:val="num" w:pos="5500"/>
        </w:tabs>
        <w:ind w:left="5500" w:hanging="1080"/>
      </w:pPr>
      <w:rPr>
        <w:rFonts w:cs="Times New Roman" w:hint="default"/>
      </w:rPr>
    </w:lvl>
    <w:lvl w:ilvl="6">
      <w:start w:val="1"/>
      <w:numFmt w:val="none"/>
      <w:lvlText w:val=""/>
      <w:lvlJc w:val="left"/>
      <w:pPr>
        <w:tabs>
          <w:tab w:val="num" w:pos="6744"/>
        </w:tabs>
        <w:ind w:left="6744" w:hanging="1440"/>
      </w:pPr>
      <w:rPr>
        <w:rFonts w:cs="Times New Roman" w:hint="default"/>
      </w:rPr>
    </w:lvl>
    <w:lvl w:ilvl="7">
      <w:start w:val="1"/>
      <w:numFmt w:val="decimal"/>
      <w:lvlText w:val="%1.%2.%3.%4.%5.%6.%7.%8"/>
      <w:lvlJc w:val="left"/>
      <w:pPr>
        <w:tabs>
          <w:tab w:val="num" w:pos="7988"/>
        </w:tabs>
        <w:ind w:left="7628" w:hanging="1440"/>
      </w:pPr>
      <w:rPr>
        <w:rFonts w:cs="Times New Roman" w:hint="default"/>
      </w:rPr>
    </w:lvl>
    <w:lvl w:ilvl="8">
      <w:start w:val="1"/>
      <w:numFmt w:val="decimal"/>
      <w:lvlText w:val="%1.%2.%3.%4.%5.%6.%7.%8.%9"/>
      <w:lvlJc w:val="left"/>
      <w:pPr>
        <w:tabs>
          <w:tab w:val="num" w:pos="8872"/>
        </w:tabs>
        <w:ind w:left="8872" w:hanging="1800"/>
      </w:pPr>
      <w:rPr>
        <w:rFonts w:cs="Times New Roman" w:hint="default"/>
      </w:rPr>
    </w:lvl>
  </w:abstractNum>
  <w:abstractNum w:abstractNumId="30">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4BD27D43"/>
    <w:multiLevelType w:val="hybridMultilevel"/>
    <w:tmpl w:val="6B7C089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7DA1A46"/>
    <w:multiLevelType w:val="multilevel"/>
    <w:tmpl w:val="EE829376"/>
    <w:lvl w:ilvl="0">
      <w:start w:val="1"/>
      <w:numFmt w:val="decimal"/>
      <w:pStyle w:val="PFI-pismeno"/>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4">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6">
    <w:nsid w:val="69040E8A"/>
    <w:multiLevelType w:val="hybridMultilevel"/>
    <w:tmpl w:val="6FB052CC"/>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6ABE3739"/>
    <w:multiLevelType w:val="multilevel"/>
    <w:tmpl w:val="FD36A094"/>
    <w:name w:val="WW8Num282"/>
    <w:lvl w:ilvl="0">
      <w:start w:val="1"/>
      <w:numFmt w:val="lowerLetter"/>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01E0BAD"/>
    <w:multiLevelType w:val="hybridMultilevel"/>
    <w:tmpl w:val="567E7312"/>
    <w:lvl w:ilvl="0" w:tplc="04050005">
      <w:start w:val="1"/>
      <w:numFmt w:val="bullet"/>
      <w:lvlText w:val=""/>
      <w:lvlJc w:val="left"/>
      <w:pPr>
        <w:tabs>
          <w:tab w:val="num" w:pos="2138"/>
        </w:tabs>
        <w:ind w:left="2138" w:hanging="360"/>
      </w:pPr>
      <w:rPr>
        <w:rFonts w:ascii="Wingdings" w:hAnsi="Wingdings" w:hint="default"/>
      </w:rPr>
    </w:lvl>
    <w:lvl w:ilvl="1" w:tplc="04050003" w:tentative="1">
      <w:start w:val="1"/>
      <w:numFmt w:val="bullet"/>
      <w:lvlText w:val="o"/>
      <w:lvlJc w:val="left"/>
      <w:pPr>
        <w:tabs>
          <w:tab w:val="num" w:pos="2858"/>
        </w:tabs>
        <w:ind w:left="2858" w:hanging="360"/>
      </w:pPr>
      <w:rPr>
        <w:rFonts w:ascii="Courier New" w:hAnsi="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9">
    <w:nsid w:val="77A71DC2"/>
    <w:multiLevelType w:val="multilevel"/>
    <w:tmpl w:val="D3FAD67A"/>
    <w:lvl w:ilvl="0">
      <w:start w:val="1"/>
      <w:numFmt w:val="decimal"/>
      <w:pStyle w:val="Nadpis1"/>
      <w:lvlText w:val="%1"/>
      <w:lvlJc w:val="left"/>
      <w:pPr>
        <w:tabs>
          <w:tab w:val="num" w:pos="792"/>
        </w:tabs>
        <w:ind w:left="792" w:hanging="432"/>
      </w:pPr>
      <w:rPr>
        <w:rFonts w:cs="Times New Roman" w:hint="default"/>
        <w:b/>
        <w:sz w:val="28"/>
        <w:szCs w:val="28"/>
      </w:rPr>
    </w:lvl>
    <w:lvl w:ilvl="1">
      <w:start w:val="1"/>
      <w:numFmt w:val="decimal"/>
      <w:pStyle w:val="Nadpis2"/>
      <w:lvlText w:val="%1.%2"/>
      <w:lvlJc w:val="left"/>
      <w:pPr>
        <w:tabs>
          <w:tab w:val="num" w:pos="860"/>
        </w:tabs>
        <w:ind w:left="860" w:hanging="576"/>
      </w:pPr>
      <w:rPr>
        <w:rFonts w:cs="Times New Roman" w:hint="default"/>
        <w:b/>
      </w:rPr>
    </w:lvl>
    <w:lvl w:ilvl="2">
      <w:start w:val="1"/>
      <w:numFmt w:val="decimal"/>
      <w:pStyle w:val="Nadpis3"/>
      <w:lvlText w:val="%1.%2.%3"/>
      <w:lvlJc w:val="left"/>
      <w:pPr>
        <w:tabs>
          <w:tab w:val="num" w:pos="851"/>
        </w:tabs>
        <w:ind w:left="851" w:hanging="851"/>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40">
    <w:nsid w:val="79DF2968"/>
    <w:multiLevelType w:val="hybridMultilevel"/>
    <w:tmpl w:val="5C42C454"/>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39"/>
  </w:num>
  <w:num w:numId="2">
    <w:abstractNumId w:val="32"/>
  </w:num>
  <w:num w:numId="3">
    <w:abstractNumId w:val="29"/>
  </w:num>
  <w:num w:numId="4">
    <w:abstractNumId w:val="38"/>
  </w:num>
  <w:num w:numId="5">
    <w:abstractNumId w:val="31"/>
  </w:num>
  <w:num w:numId="6">
    <w:abstractNumId w:val="20"/>
  </w:num>
  <w:num w:numId="7">
    <w:abstractNumId w:val="33"/>
  </w:num>
  <w:num w:numId="8">
    <w:abstractNumId w:val="26"/>
  </w:num>
  <w:num w:numId="9">
    <w:abstractNumId w:val="21"/>
  </w:num>
  <w:num w:numId="10">
    <w:abstractNumId w:val="34"/>
  </w:num>
  <w:num w:numId="11">
    <w:abstractNumId w:val="35"/>
  </w:num>
  <w:num w:numId="12">
    <w:abstractNumId w:val="19"/>
  </w:num>
  <w:num w:numId="13">
    <w:abstractNumId w:val="23"/>
  </w:num>
  <w:num w:numId="14">
    <w:abstractNumId w:val="18"/>
  </w:num>
  <w:num w:numId="15">
    <w:abstractNumId w:val="27"/>
  </w:num>
  <w:num w:numId="16">
    <w:abstractNumId w:val="16"/>
  </w:num>
  <w:num w:numId="17">
    <w:abstractNumId w:val="40"/>
  </w:num>
  <w:num w:numId="18">
    <w:abstractNumId w:val="22"/>
  </w:num>
  <w:num w:numId="19">
    <w:abstractNumId w:val="30"/>
  </w:num>
  <w:num w:numId="20">
    <w:abstractNumId w:val="17"/>
  </w:num>
  <w:num w:numId="21">
    <w:abstractNumId w:val="24"/>
  </w:num>
  <w:num w:numId="22">
    <w:abstractNumId w:val="28"/>
  </w:num>
  <w:num w:numId="23">
    <w:abstractNumId w:val="36"/>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9"/>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5"/>
  </w:num>
  <w:num w:numId="30">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619"/>
    <w:rsid w:val="00003339"/>
    <w:rsid w:val="000036AC"/>
    <w:rsid w:val="00003EA0"/>
    <w:rsid w:val="00005666"/>
    <w:rsid w:val="00006192"/>
    <w:rsid w:val="00012009"/>
    <w:rsid w:val="00012CDD"/>
    <w:rsid w:val="000130BC"/>
    <w:rsid w:val="0001325E"/>
    <w:rsid w:val="00015125"/>
    <w:rsid w:val="00015CD3"/>
    <w:rsid w:val="0002275F"/>
    <w:rsid w:val="00022F2D"/>
    <w:rsid w:val="000234BC"/>
    <w:rsid w:val="00025232"/>
    <w:rsid w:val="0002647F"/>
    <w:rsid w:val="00027F0F"/>
    <w:rsid w:val="0003083D"/>
    <w:rsid w:val="00031807"/>
    <w:rsid w:val="000338C1"/>
    <w:rsid w:val="00036AFE"/>
    <w:rsid w:val="00037B53"/>
    <w:rsid w:val="0004269D"/>
    <w:rsid w:val="00044E14"/>
    <w:rsid w:val="0004591F"/>
    <w:rsid w:val="00046259"/>
    <w:rsid w:val="0005183C"/>
    <w:rsid w:val="00051934"/>
    <w:rsid w:val="00052A1E"/>
    <w:rsid w:val="00055128"/>
    <w:rsid w:val="00056913"/>
    <w:rsid w:val="00057869"/>
    <w:rsid w:val="00057AE0"/>
    <w:rsid w:val="00060130"/>
    <w:rsid w:val="00061568"/>
    <w:rsid w:val="00066BF1"/>
    <w:rsid w:val="00067001"/>
    <w:rsid w:val="00067496"/>
    <w:rsid w:val="000677AA"/>
    <w:rsid w:val="00070FC6"/>
    <w:rsid w:val="00071807"/>
    <w:rsid w:val="00072314"/>
    <w:rsid w:val="00072431"/>
    <w:rsid w:val="0007243E"/>
    <w:rsid w:val="00072EB7"/>
    <w:rsid w:val="00073E6D"/>
    <w:rsid w:val="00074839"/>
    <w:rsid w:val="000755B5"/>
    <w:rsid w:val="00075F18"/>
    <w:rsid w:val="00076BDB"/>
    <w:rsid w:val="00083487"/>
    <w:rsid w:val="00083A7C"/>
    <w:rsid w:val="0008542A"/>
    <w:rsid w:val="000875ED"/>
    <w:rsid w:val="0008781D"/>
    <w:rsid w:val="00090CD4"/>
    <w:rsid w:val="00091D0F"/>
    <w:rsid w:val="000920BC"/>
    <w:rsid w:val="000920FA"/>
    <w:rsid w:val="000927AA"/>
    <w:rsid w:val="000933CE"/>
    <w:rsid w:val="00093756"/>
    <w:rsid w:val="000940FF"/>
    <w:rsid w:val="00094C5B"/>
    <w:rsid w:val="000955FD"/>
    <w:rsid w:val="00095F14"/>
    <w:rsid w:val="00096325"/>
    <w:rsid w:val="00096D9A"/>
    <w:rsid w:val="000974B4"/>
    <w:rsid w:val="00097599"/>
    <w:rsid w:val="00097A1F"/>
    <w:rsid w:val="000A0198"/>
    <w:rsid w:val="000A0E61"/>
    <w:rsid w:val="000A0FA6"/>
    <w:rsid w:val="000A54C0"/>
    <w:rsid w:val="000A6BA9"/>
    <w:rsid w:val="000B3FF4"/>
    <w:rsid w:val="000B40D8"/>
    <w:rsid w:val="000B5174"/>
    <w:rsid w:val="000B6905"/>
    <w:rsid w:val="000B77B0"/>
    <w:rsid w:val="000C0168"/>
    <w:rsid w:val="000C119C"/>
    <w:rsid w:val="000C282B"/>
    <w:rsid w:val="000C4FFB"/>
    <w:rsid w:val="000C5D5E"/>
    <w:rsid w:val="000D4AD9"/>
    <w:rsid w:val="000D4BA9"/>
    <w:rsid w:val="000D5B24"/>
    <w:rsid w:val="000D7383"/>
    <w:rsid w:val="000E0526"/>
    <w:rsid w:val="000E1298"/>
    <w:rsid w:val="000E19C8"/>
    <w:rsid w:val="000E352A"/>
    <w:rsid w:val="000E6A67"/>
    <w:rsid w:val="000E738A"/>
    <w:rsid w:val="000F0EA6"/>
    <w:rsid w:val="000F159D"/>
    <w:rsid w:val="000F35CF"/>
    <w:rsid w:val="000F3EB9"/>
    <w:rsid w:val="000F55E6"/>
    <w:rsid w:val="000F56B1"/>
    <w:rsid w:val="000F7839"/>
    <w:rsid w:val="00100EED"/>
    <w:rsid w:val="001054F5"/>
    <w:rsid w:val="00107090"/>
    <w:rsid w:val="00110424"/>
    <w:rsid w:val="00112513"/>
    <w:rsid w:val="001158D7"/>
    <w:rsid w:val="00117C18"/>
    <w:rsid w:val="0012097E"/>
    <w:rsid w:val="001212D2"/>
    <w:rsid w:val="001216D0"/>
    <w:rsid w:val="0012456F"/>
    <w:rsid w:val="00124C09"/>
    <w:rsid w:val="001276F5"/>
    <w:rsid w:val="0013050B"/>
    <w:rsid w:val="0013146A"/>
    <w:rsid w:val="001319FC"/>
    <w:rsid w:val="00131FAD"/>
    <w:rsid w:val="00135814"/>
    <w:rsid w:val="00141409"/>
    <w:rsid w:val="00141C2E"/>
    <w:rsid w:val="00142929"/>
    <w:rsid w:val="00142C08"/>
    <w:rsid w:val="001443F0"/>
    <w:rsid w:val="00144406"/>
    <w:rsid w:val="0014664E"/>
    <w:rsid w:val="0014713A"/>
    <w:rsid w:val="001518C0"/>
    <w:rsid w:val="00153F6A"/>
    <w:rsid w:val="00154BF1"/>
    <w:rsid w:val="00156B2A"/>
    <w:rsid w:val="00156BCD"/>
    <w:rsid w:val="00160E09"/>
    <w:rsid w:val="00162669"/>
    <w:rsid w:val="00165F44"/>
    <w:rsid w:val="001664EA"/>
    <w:rsid w:val="00167E10"/>
    <w:rsid w:val="001702C6"/>
    <w:rsid w:val="00170908"/>
    <w:rsid w:val="00171156"/>
    <w:rsid w:val="001728E9"/>
    <w:rsid w:val="00174D3E"/>
    <w:rsid w:val="0017525B"/>
    <w:rsid w:val="00177583"/>
    <w:rsid w:val="001825FA"/>
    <w:rsid w:val="001848D7"/>
    <w:rsid w:val="00185615"/>
    <w:rsid w:val="00187A42"/>
    <w:rsid w:val="001905F9"/>
    <w:rsid w:val="00190D33"/>
    <w:rsid w:val="00193698"/>
    <w:rsid w:val="00195078"/>
    <w:rsid w:val="001957F6"/>
    <w:rsid w:val="00197D7B"/>
    <w:rsid w:val="001A281A"/>
    <w:rsid w:val="001A3694"/>
    <w:rsid w:val="001A5BB3"/>
    <w:rsid w:val="001A7172"/>
    <w:rsid w:val="001B1D3C"/>
    <w:rsid w:val="001B41FD"/>
    <w:rsid w:val="001C0449"/>
    <w:rsid w:val="001C0C65"/>
    <w:rsid w:val="001C5A9B"/>
    <w:rsid w:val="001C5F0A"/>
    <w:rsid w:val="001C78FB"/>
    <w:rsid w:val="001D1620"/>
    <w:rsid w:val="001D6846"/>
    <w:rsid w:val="001D6D78"/>
    <w:rsid w:val="001D734A"/>
    <w:rsid w:val="001E2603"/>
    <w:rsid w:val="001E3736"/>
    <w:rsid w:val="001E3E62"/>
    <w:rsid w:val="001F1030"/>
    <w:rsid w:val="001F2735"/>
    <w:rsid w:val="001F4084"/>
    <w:rsid w:val="001F51BF"/>
    <w:rsid w:val="001F64FC"/>
    <w:rsid w:val="001F6F30"/>
    <w:rsid w:val="001F7270"/>
    <w:rsid w:val="001F76FB"/>
    <w:rsid w:val="001F7C71"/>
    <w:rsid w:val="001F7CBE"/>
    <w:rsid w:val="00200868"/>
    <w:rsid w:val="00202366"/>
    <w:rsid w:val="0020271A"/>
    <w:rsid w:val="00202823"/>
    <w:rsid w:val="00205702"/>
    <w:rsid w:val="00207BD2"/>
    <w:rsid w:val="00210BC4"/>
    <w:rsid w:val="002127F0"/>
    <w:rsid w:val="002141A7"/>
    <w:rsid w:val="00214644"/>
    <w:rsid w:val="002167CD"/>
    <w:rsid w:val="0022385B"/>
    <w:rsid w:val="00223D13"/>
    <w:rsid w:val="00226287"/>
    <w:rsid w:val="002278B0"/>
    <w:rsid w:val="00231032"/>
    <w:rsid w:val="00232E30"/>
    <w:rsid w:val="002332F2"/>
    <w:rsid w:val="00234AFC"/>
    <w:rsid w:val="00235502"/>
    <w:rsid w:val="0023619A"/>
    <w:rsid w:val="0023676D"/>
    <w:rsid w:val="0024696C"/>
    <w:rsid w:val="002478BF"/>
    <w:rsid w:val="00250526"/>
    <w:rsid w:val="002528C1"/>
    <w:rsid w:val="00253BA9"/>
    <w:rsid w:val="002546F5"/>
    <w:rsid w:val="00255F93"/>
    <w:rsid w:val="00256069"/>
    <w:rsid w:val="002561D2"/>
    <w:rsid w:val="00256FB8"/>
    <w:rsid w:val="0026227C"/>
    <w:rsid w:val="00263A7D"/>
    <w:rsid w:val="00263FC9"/>
    <w:rsid w:val="002641E8"/>
    <w:rsid w:val="00264AA9"/>
    <w:rsid w:val="00264DF6"/>
    <w:rsid w:val="002662D2"/>
    <w:rsid w:val="00271230"/>
    <w:rsid w:val="002738CD"/>
    <w:rsid w:val="00274761"/>
    <w:rsid w:val="00280B90"/>
    <w:rsid w:val="0028292F"/>
    <w:rsid w:val="00283313"/>
    <w:rsid w:val="00285EF1"/>
    <w:rsid w:val="002878A8"/>
    <w:rsid w:val="00296204"/>
    <w:rsid w:val="002971AF"/>
    <w:rsid w:val="002A0CA7"/>
    <w:rsid w:val="002A0DA8"/>
    <w:rsid w:val="002A27AD"/>
    <w:rsid w:val="002A6745"/>
    <w:rsid w:val="002A7A70"/>
    <w:rsid w:val="002B1095"/>
    <w:rsid w:val="002B1AF4"/>
    <w:rsid w:val="002B2607"/>
    <w:rsid w:val="002B5D53"/>
    <w:rsid w:val="002B751D"/>
    <w:rsid w:val="002C087C"/>
    <w:rsid w:val="002C08DC"/>
    <w:rsid w:val="002C188F"/>
    <w:rsid w:val="002C3074"/>
    <w:rsid w:val="002C3247"/>
    <w:rsid w:val="002C6816"/>
    <w:rsid w:val="002C7A14"/>
    <w:rsid w:val="002D180E"/>
    <w:rsid w:val="002D1F06"/>
    <w:rsid w:val="002D4C05"/>
    <w:rsid w:val="002D517B"/>
    <w:rsid w:val="002E13E6"/>
    <w:rsid w:val="002E25A0"/>
    <w:rsid w:val="002E3553"/>
    <w:rsid w:val="002E47B5"/>
    <w:rsid w:val="002E49E5"/>
    <w:rsid w:val="002E752A"/>
    <w:rsid w:val="002F1946"/>
    <w:rsid w:val="002F2258"/>
    <w:rsid w:val="002F4742"/>
    <w:rsid w:val="00302B5E"/>
    <w:rsid w:val="0030592E"/>
    <w:rsid w:val="00306C55"/>
    <w:rsid w:val="00307150"/>
    <w:rsid w:val="00321E68"/>
    <w:rsid w:val="00325C41"/>
    <w:rsid w:val="00327E29"/>
    <w:rsid w:val="003301D2"/>
    <w:rsid w:val="0033193C"/>
    <w:rsid w:val="003341A6"/>
    <w:rsid w:val="00335C11"/>
    <w:rsid w:val="003361EF"/>
    <w:rsid w:val="0033699E"/>
    <w:rsid w:val="00336E9E"/>
    <w:rsid w:val="0034075C"/>
    <w:rsid w:val="00345C94"/>
    <w:rsid w:val="00346EB4"/>
    <w:rsid w:val="0034785D"/>
    <w:rsid w:val="003517AD"/>
    <w:rsid w:val="00352418"/>
    <w:rsid w:val="00353334"/>
    <w:rsid w:val="00353762"/>
    <w:rsid w:val="003603AD"/>
    <w:rsid w:val="00361709"/>
    <w:rsid w:val="00361C20"/>
    <w:rsid w:val="00361D4B"/>
    <w:rsid w:val="0036268A"/>
    <w:rsid w:val="003628BD"/>
    <w:rsid w:val="003645AF"/>
    <w:rsid w:val="00370978"/>
    <w:rsid w:val="003719ED"/>
    <w:rsid w:val="0037557D"/>
    <w:rsid w:val="00375ECF"/>
    <w:rsid w:val="00385B9E"/>
    <w:rsid w:val="00385ECB"/>
    <w:rsid w:val="00386F8B"/>
    <w:rsid w:val="0039082F"/>
    <w:rsid w:val="0039097F"/>
    <w:rsid w:val="00390C5A"/>
    <w:rsid w:val="00391758"/>
    <w:rsid w:val="00392945"/>
    <w:rsid w:val="003A2595"/>
    <w:rsid w:val="003A525A"/>
    <w:rsid w:val="003B0E05"/>
    <w:rsid w:val="003B3025"/>
    <w:rsid w:val="003B3B70"/>
    <w:rsid w:val="003B5697"/>
    <w:rsid w:val="003B64DE"/>
    <w:rsid w:val="003B65D8"/>
    <w:rsid w:val="003C11D8"/>
    <w:rsid w:val="003C2CDE"/>
    <w:rsid w:val="003C3D1F"/>
    <w:rsid w:val="003C4A9E"/>
    <w:rsid w:val="003C5562"/>
    <w:rsid w:val="003C7972"/>
    <w:rsid w:val="003D031C"/>
    <w:rsid w:val="003D15B5"/>
    <w:rsid w:val="003D28AC"/>
    <w:rsid w:val="003D31A8"/>
    <w:rsid w:val="003D49C9"/>
    <w:rsid w:val="003D65B5"/>
    <w:rsid w:val="003D67B1"/>
    <w:rsid w:val="003E684B"/>
    <w:rsid w:val="003E72C4"/>
    <w:rsid w:val="003E7BB3"/>
    <w:rsid w:val="003E7FE2"/>
    <w:rsid w:val="003F2EF5"/>
    <w:rsid w:val="003F7842"/>
    <w:rsid w:val="0040041E"/>
    <w:rsid w:val="00400B62"/>
    <w:rsid w:val="00404AB0"/>
    <w:rsid w:val="0040545F"/>
    <w:rsid w:val="004063E4"/>
    <w:rsid w:val="004101E9"/>
    <w:rsid w:val="004125F7"/>
    <w:rsid w:val="00413CAE"/>
    <w:rsid w:val="00416B57"/>
    <w:rsid w:val="004170EB"/>
    <w:rsid w:val="0042371B"/>
    <w:rsid w:val="00424A82"/>
    <w:rsid w:val="00424D83"/>
    <w:rsid w:val="004251AB"/>
    <w:rsid w:val="00425497"/>
    <w:rsid w:val="00425A8A"/>
    <w:rsid w:val="0042634E"/>
    <w:rsid w:val="004264AE"/>
    <w:rsid w:val="00432CF3"/>
    <w:rsid w:val="00433E96"/>
    <w:rsid w:val="00434FAD"/>
    <w:rsid w:val="004369E9"/>
    <w:rsid w:val="00437517"/>
    <w:rsid w:val="00437CD0"/>
    <w:rsid w:val="0044036E"/>
    <w:rsid w:val="00440E65"/>
    <w:rsid w:val="00441A10"/>
    <w:rsid w:val="00442C9E"/>
    <w:rsid w:val="004433B5"/>
    <w:rsid w:val="00443BBF"/>
    <w:rsid w:val="00444430"/>
    <w:rsid w:val="004467C6"/>
    <w:rsid w:val="00446F62"/>
    <w:rsid w:val="00450BCB"/>
    <w:rsid w:val="00454134"/>
    <w:rsid w:val="00462562"/>
    <w:rsid w:val="004640B2"/>
    <w:rsid w:val="00465949"/>
    <w:rsid w:val="00465FBC"/>
    <w:rsid w:val="00467179"/>
    <w:rsid w:val="004733C5"/>
    <w:rsid w:val="004756F3"/>
    <w:rsid w:val="00475809"/>
    <w:rsid w:val="00476AAA"/>
    <w:rsid w:val="00477483"/>
    <w:rsid w:val="004813B8"/>
    <w:rsid w:val="00482A18"/>
    <w:rsid w:val="00484840"/>
    <w:rsid w:val="00485586"/>
    <w:rsid w:val="00491E58"/>
    <w:rsid w:val="0049305D"/>
    <w:rsid w:val="004941DB"/>
    <w:rsid w:val="0049595A"/>
    <w:rsid w:val="00496875"/>
    <w:rsid w:val="004A0C9F"/>
    <w:rsid w:val="004A2BB3"/>
    <w:rsid w:val="004A3097"/>
    <w:rsid w:val="004A35D4"/>
    <w:rsid w:val="004A58AD"/>
    <w:rsid w:val="004A60C6"/>
    <w:rsid w:val="004A6A3D"/>
    <w:rsid w:val="004A6AF3"/>
    <w:rsid w:val="004A78D5"/>
    <w:rsid w:val="004B0196"/>
    <w:rsid w:val="004B1E58"/>
    <w:rsid w:val="004B63BF"/>
    <w:rsid w:val="004B708D"/>
    <w:rsid w:val="004C0365"/>
    <w:rsid w:val="004C04B2"/>
    <w:rsid w:val="004C3858"/>
    <w:rsid w:val="004C38C3"/>
    <w:rsid w:val="004C4161"/>
    <w:rsid w:val="004C4EB1"/>
    <w:rsid w:val="004C6BAA"/>
    <w:rsid w:val="004D1896"/>
    <w:rsid w:val="004D2A4A"/>
    <w:rsid w:val="004D35F7"/>
    <w:rsid w:val="004D3AF1"/>
    <w:rsid w:val="004D59FC"/>
    <w:rsid w:val="004D5E97"/>
    <w:rsid w:val="004D71E6"/>
    <w:rsid w:val="004E0097"/>
    <w:rsid w:val="004E0401"/>
    <w:rsid w:val="004E0B1E"/>
    <w:rsid w:val="004E3CC6"/>
    <w:rsid w:val="004E57B9"/>
    <w:rsid w:val="004E5E7A"/>
    <w:rsid w:val="004F4C6E"/>
    <w:rsid w:val="0050023F"/>
    <w:rsid w:val="00500BFF"/>
    <w:rsid w:val="005027DB"/>
    <w:rsid w:val="00502896"/>
    <w:rsid w:val="0050293E"/>
    <w:rsid w:val="00502C8F"/>
    <w:rsid w:val="00502FB1"/>
    <w:rsid w:val="0050382D"/>
    <w:rsid w:val="00504BEB"/>
    <w:rsid w:val="00507271"/>
    <w:rsid w:val="00514205"/>
    <w:rsid w:val="00514647"/>
    <w:rsid w:val="00514932"/>
    <w:rsid w:val="00515378"/>
    <w:rsid w:val="005168EA"/>
    <w:rsid w:val="00521783"/>
    <w:rsid w:val="00523C6F"/>
    <w:rsid w:val="00527254"/>
    <w:rsid w:val="005272FA"/>
    <w:rsid w:val="00527B65"/>
    <w:rsid w:val="00531043"/>
    <w:rsid w:val="00532248"/>
    <w:rsid w:val="005352F1"/>
    <w:rsid w:val="005359FF"/>
    <w:rsid w:val="00537131"/>
    <w:rsid w:val="00541EC8"/>
    <w:rsid w:val="00542C7F"/>
    <w:rsid w:val="00544088"/>
    <w:rsid w:val="005443A2"/>
    <w:rsid w:val="00546537"/>
    <w:rsid w:val="005473A5"/>
    <w:rsid w:val="00554C0B"/>
    <w:rsid w:val="00554FC8"/>
    <w:rsid w:val="005557BD"/>
    <w:rsid w:val="00556305"/>
    <w:rsid w:val="005576F2"/>
    <w:rsid w:val="00562C9D"/>
    <w:rsid w:val="005641CF"/>
    <w:rsid w:val="00565891"/>
    <w:rsid w:val="00566A06"/>
    <w:rsid w:val="00570CAF"/>
    <w:rsid w:val="005711A5"/>
    <w:rsid w:val="005738C5"/>
    <w:rsid w:val="00573DCD"/>
    <w:rsid w:val="005743F3"/>
    <w:rsid w:val="00574AFA"/>
    <w:rsid w:val="00575AFC"/>
    <w:rsid w:val="00581DD7"/>
    <w:rsid w:val="00582D6E"/>
    <w:rsid w:val="00583EA9"/>
    <w:rsid w:val="00595FBC"/>
    <w:rsid w:val="005973FA"/>
    <w:rsid w:val="005A0585"/>
    <w:rsid w:val="005A1AF0"/>
    <w:rsid w:val="005A1E02"/>
    <w:rsid w:val="005A3274"/>
    <w:rsid w:val="005A34AF"/>
    <w:rsid w:val="005A3D30"/>
    <w:rsid w:val="005B108E"/>
    <w:rsid w:val="005B125C"/>
    <w:rsid w:val="005B3FD2"/>
    <w:rsid w:val="005B68DB"/>
    <w:rsid w:val="005C0505"/>
    <w:rsid w:val="005C0BB0"/>
    <w:rsid w:val="005C1432"/>
    <w:rsid w:val="005C1D3B"/>
    <w:rsid w:val="005C2FD9"/>
    <w:rsid w:val="005C4700"/>
    <w:rsid w:val="005C4FB9"/>
    <w:rsid w:val="005C521B"/>
    <w:rsid w:val="005C530B"/>
    <w:rsid w:val="005D0EBE"/>
    <w:rsid w:val="005D17EA"/>
    <w:rsid w:val="005D5387"/>
    <w:rsid w:val="005D6A6E"/>
    <w:rsid w:val="005E1A78"/>
    <w:rsid w:val="005E25DA"/>
    <w:rsid w:val="005E375F"/>
    <w:rsid w:val="005E48BC"/>
    <w:rsid w:val="005E5355"/>
    <w:rsid w:val="005E5886"/>
    <w:rsid w:val="005F0018"/>
    <w:rsid w:val="005F09C6"/>
    <w:rsid w:val="005F0DE2"/>
    <w:rsid w:val="005F163B"/>
    <w:rsid w:val="005F2866"/>
    <w:rsid w:val="005F46FF"/>
    <w:rsid w:val="005F6DD6"/>
    <w:rsid w:val="005F7426"/>
    <w:rsid w:val="005F79D3"/>
    <w:rsid w:val="00600448"/>
    <w:rsid w:val="00603820"/>
    <w:rsid w:val="006039E1"/>
    <w:rsid w:val="00603D40"/>
    <w:rsid w:val="00604610"/>
    <w:rsid w:val="00605883"/>
    <w:rsid w:val="00606A11"/>
    <w:rsid w:val="00606BFE"/>
    <w:rsid w:val="00607025"/>
    <w:rsid w:val="00607120"/>
    <w:rsid w:val="00611654"/>
    <w:rsid w:val="00615006"/>
    <w:rsid w:val="00615564"/>
    <w:rsid w:val="006155A9"/>
    <w:rsid w:val="00615B06"/>
    <w:rsid w:val="00616E24"/>
    <w:rsid w:val="00617577"/>
    <w:rsid w:val="006176AB"/>
    <w:rsid w:val="006176E6"/>
    <w:rsid w:val="00620401"/>
    <w:rsid w:val="00620747"/>
    <w:rsid w:val="00621949"/>
    <w:rsid w:val="00623B42"/>
    <w:rsid w:val="00623B65"/>
    <w:rsid w:val="00624480"/>
    <w:rsid w:val="0062464A"/>
    <w:rsid w:val="0062704B"/>
    <w:rsid w:val="00627284"/>
    <w:rsid w:val="00631D1A"/>
    <w:rsid w:val="00633209"/>
    <w:rsid w:val="00634BC1"/>
    <w:rsid w:val="00640699"/>
    <w:rsid w:val="006411B9"/>
    <w:rsid w:val="0064259F"/>
    <w:rsid w:val="0064273D"/>
    <w:rsid w:val="0064310C"/>
    <w:rsid w:val="0064558F"/>
    <w:rsid w:val="006455CE"/>
    <w:rsid w:val="00651C74"/>
    <w:rsid w:val="00653885"/>
    <w:rsid w:val="00653C26"/>
    <w:rsid w:val="00654154"/>
    <w:rsid w:val="0065631F"/>
    <w:rsid w:val="006569D5"/>
    <w:rsid w:val="006578E6"/>
    <w:rsid w:val="0066282F"/>
    <w:rsid w:val="0066386A"/>
    <w:rsid w:val="006650C9"/>
    <w:rsid w:val="00665A8A"/>
    <w:rsid w:val="00665C3E"/>
    <w:rsid w:val="00667F8C"/>
    <w:rsid w:val="00671E4E"/>
    <w:rsid w:val="00673706"/>
    <w:rsid w:val="00673C9F"/>
    <w:rsid w:val="00674D8A"/>
    <w:rsid w:val="006806BF"/>
    <w:rsid w:val="00681CD6"/>
    <w:rsid w:val="00682106"/>
    <w:rsid w:val="00682716"/>
    <w:rsid w:val="00683022"/>
    <w:rsid w:val="00683BD9"/>
    <w:rsid w:val="00686FE2"/>
    <w:rsid w:val="00693569"/>
    <w:rsid w:val="0069356C"/>
    <w:rsid w:val="0069464C"/>
    <w:rsid w:val="006968F9"/>
    <w:rsid w:val="006A1365"/>
    <w:rsid w:val="006A2232"/>
    <w:rsid w:val="006A36DD"/>
    <w:rsid w:val="006A729E"/>
    <w:rsid w:val="006B060D"/>
    <w:rsid w:val="006B119F"/>
    <w:rsid w:val="006B21D5"/>
    <w:rsid w:val="006B3DBC"/>
    <w:rsid w:val="006C0214"/>
    <w:rsid w:val="006C1CCC"/>
    <w:rsid w:val="006C41EE"/>
    <w:rsid w:val="006C4CE1"/>
    <w:rsid w:val="006D0CB1"/>
    <w:rsid w:val="006D0CCD"/>
    <w:rsid w:val="006D3D75"/>
    <w:rsid w:val="006D42BF"/>
    <w:rsid w:val="006D5140"/>
    <w:rsid w:val="006D59BE"/>
    <w:rsid w:val="006E1A93"/>
    <w:rsid w:val="006E35CC"/>
    <w:rsid w:val="006E54B4"/>
    <w:rsid w:val="006E66C5"/>
    <w:rsid w:val="006E7033"/>
    <w:rsid w:val="006F028F"/>
    <w:rsid w:val="006F0DD1"/>
    <w:rsid w:val="006F559F"/>
    <w:rsid w:val="006F62F3"/>
    <w:rsid w:val="0070238A"/>
    <w:rsid w:val="00703FDD"/>
    <w:rsid w:val="00711FEF"/>
    <w:rsid w:val="00712434"/>
    <w:rsid w:val="00716965"/>
    <w:rsid w:val="007169FD"/>
    <w:rsid w:val="00716AC1"/>
    <w:rsid w:val="007213AA"/>
    <w:rsid w:val="007229C6"/>
    <w:rsid w:val="0073067E"/>
    <w:rsid w:val="007314C3"/>
    <w:rsid w:val="007326F9"/>
    <w:rsid w:val="00732895"/>
    <w:rsid w:val="007348B7"/>
    <w:rsid w:val="00735DF9"/>
    <w:rsid w:val="00737682"/>
    <w:rsid w:val="00741674"/>
    <w:rsid w:val="00741D51"/>
    <w:rsid w:val="00750418"/>
    <w:rsid w:val="0075154B"/>
    <w:rsid w:val="0075371A"/>
    <w:rsid w:val="0075438E"/>
    <w:rsid w:val="00755697"/>
    <w:rsid w:val="007578D2"/>
    <w:rsid w:val="0076050E"/>
    <w:rsid w:val="00763289"/>
    <w:rsid w:val="00764DEC"/>
    <w:rsid w:val="0077277B"/>
    <w:rsid w:val="00772E3A"/>
    <w:rsid w:val="007732F5"/>
    <w:rsid w:val="00773300"/>
    <w:rsid w:val="007762FE"/>
    <w:rsid w:val="007771E5"/>
    <w:rsid w:val="00777F95"/>
    <w:rsid w:val="007805B6"/>
    <w:rsid w:val="0078061C"/>
    <w:rsid w:val="00783739"/>
    <w:rsid w:val="0078481C"/>
    <w:rsid w:val="00792EBB"/>
    <w:rsid w:val="00795619"/>
    <w:rsid w:val="0079659A"/>
    <w:rsid w:val="007A2540"/>
    <w:rsid w:val="007B43C6"/>
    <w:rsid w:val="007B4904"/>
    <w:rsid w:val="007B494C"/>
    <w:rsid w:val="007B6239"/>
    <w:rsid w:val="007C227B"/>
    <w:rsid w:val="007C3D5B"/>
    <w:rsid w:val="007C55BA"/>
    <w:rsid w:val="007C68E1"/>
    <w:rsid w:val="007D3BC8"/>
    <w:rsid w:val="007D56F3"/>
    <w:rsid w:val="007D70DF"/>
    <w:rsid w:val="007E04A1"/>
    <w:rsid w:val="007E06CD"/>
    <w:rsid w:val="007E3194"/>
    <w:rsid w:val="007E3E55"/>
    <w:rsid w:val="007E6498"/>
    <w:rsid w:val="007E7E20"/>
    <w:rsid w:val="007F08E5"/>
    <w:rsid w:val="007F143C"/>
    <w:rsid w:val="007F3AFE"/>
    <w:rsid w:val="007F47E7"/>
    <w:rsid w:val="007F7031"/>
    <w:rsid w:val="00800ED4"/>
    <w:rsid w:val="00802A31"/>
    <w:rsid w:val="008060FC"/>
    <w:rsid w:val="00811052"/>
    <w:rsid w:val="0081286B"/>
    <w:rsid w:val="008145F9"/>
    <w:rsid w:val="00814E50"/>
    <w:rsid w:val="008159FF"/>
    <w:rsid w:val="00815A92"/>
    <w:rsid w:val="008215D0"/>
    <w:rsid w:val="00821727"/>
    <w:rsid w:val="00821837"/>
    <w:rsid w:val="00822B91"/>
    <w:rsid w:val="00824F57"/>
    <w:rsid w:val="00825719"/>
    <w:rsid w:val="00825FB7"/>
    <w:rsid w:val="00827B5F"/>
    <w:rsid w:val="00830DB0"/>
    <w:rsid w:val="0083381F"/>
    <w:rsid w:val="00833DF1"/>
    <w:rsid w:val="00834A3E"/>
    <w:rsid w:val="0083537F"/>
    <w:rsid w:val="0083621C"/>
    <w:rsid w:val="0083724B"/>
    <w:rsid w:val="0084008A"/>
    <w:rsid w:val="008408B6"/>
    <w:rsid w:val="0084277C"/>
    <w:rsid w:val="008435F2"/>
    <w:rsid w:val="0084379F"/>
    <w:rsid w:val="00847600"/>
    <w:rsid w:val="00852A6D"/>
    <w:rsid w:val="00852D35"/>
    <w:rsid w:val="0085693A"/>
    <w:rsid w:val="00856B6C"/>
    <w:rsid w:val="00857537"/>
    <w:rsid w:val="00860EE5"/>
    <w:rsid w:val="00865360"/>
    <w:rsid w:val="00865DFB"/>
    <w:rsid w:val="00867339"/>
    <w:rsid w:val="00870230"/>
    <w:rsid w:val="008710ED"/>
    <w:rsid w:val="00873D58"/>
    <w:rsid w:val="00873F8A"/>
    <w:rsid w:val="00875D77"/>
    <w:rsid w:val="0087628C"/>
    <w:rsid w:val="00877B33"/>
    <w:rsid w:val="00881689"/>
    <w:rsid w:val="008845FF"/>
    <w:rsid w:val="00884E6F"/>
    <w:rsid w:val="00887B23"/>
    <w:rsid w:val="00890921"/>
    <w:rsid w:val="008934A4"/>
    <w:rsid w:val="00893D3D"/>
    <w:rsid w:val="00895F06"/>
    <w:rsid w:val="00896622"/>
    <w:rsid w:val="0089663E"/>
    <w:rsid w:val="008968D3"/>
    <w:rsid w:val="008A06E7"/>
    <w:rsid w:val="008A0A39"/>
    <w:rsid w:val="008A3715"/>
    <w:rsid w:val="008A4C32"/>
    <w:rsid w:val="008A568F"/>
    <w:rsid w:val="008A60D6"/>
    <w:rsid w:val="008B0081"/>
    <w:rsid w:val="008B2E20"/>
    <w:rsid w:val="008B451C"/>
    <w:rsid w:val="008B4E53"/>
    <w:rsid w:val="008B59F6"/>
    <w:rsid w:val="008B7B45"/>
    <w:rsid w:val="008C4E59"/>
    <w:rsid w:val="008C52CB"/>
    <w:rsid w:val="008C7498"/>
    <w:rsid w:val="008D26EB"/>
    <w:rsid w:val="008D2DBF"/>
    <w:rsid w:val="008D3260"/>
    <w:rsid w:val="008D34F6"/>
    <w:rsid w:val="008D5E2F"/>
    <w:rsid w:val="008E1DA6"/>
    <w:rsid w:val="008E5951"/>
    <w:rsid w:val="008F17AE"/>
    <w:rsid w:val="008F2C94"/>
    <w:rsid w:val="008F3B44"/>
    <w:rsid w:val="00902D26"/>
    <w:rsid w:val="009030FC"/>
    <w:rsid w:val="009049D5"/>
    <w:rsid w:val="00906362"/>
    <w:rsid w:val="00906CF0"/>
    <w:rsid w:val="009076BF"/>
    <w:rsid w:val="00911C6A"/>
    <w:rsid w:val="00913B39"/>
    <w:rsid w:val="00913F90"/>
    <w:rsid w:val="00914EA4"/>
    <w:rsid w:val="00916D33"/>
    <w:rsid w:val="0091785F"/>
    <w:rsid w:val="0092256A"/>
    <w:rsid w:val="009230F0"/>
    <w:rsid w:val="00923141"/>
    <w:rsid w:val="0092360E"/>
    <w:rsid w:val="00923FB3"/>
    <w:rsid w:val="009249E1"/>
    <w:rsid w:val="009254A0"/>
    <w:rsid w:val="00925679"/>
    <w:rsid w:val="00925837"/>
    <w:rsid w:val="00927EDF"/>
    <w:rsid w:val="009304A7"/>
    <w:rsid w:val="00932352"/>
    <w:rsid w:val="00932761"/>
    <w:rsid w:val="00934630"/>
    <w:rsid w:val="00935A8B"/>
    <w:rsid w:val="009373AF"/>
    <w:rsid w:val="00937615"/>
    <w:rsid w:val="009378D1"/>
    <w:rsid w:val="00942FA3"/>
    <w:rsid w:val="00945D5D"/>
    <w:rsid w:val="009466A6"/>
    <w:rsid w:val="0095135E"/>
    <w:rsid w:val="009518A8"/>
    <w:rsid w:val="009530CB"/>
    <w:rsid w:val="009532B5"/>
    <w:rsid w:val="00953F7F"/>
    <w:rsid w:val="00955B6C"/>
    <w:rsid w:val="00956035"/>
    <w:rsid w:val="00963979"/>
    <w:rsid w:val="00966D19"/>
    <w:rsid w:val="00966FF0"/>
    <w:rsid w:val="00967F48"/>
    <w:rsid w:val="0097056E"/>
    <w:rsid w:val="00971300"/>
    <w:rsid w:val="009718E6"/>
    <w:rsid w:val="00981A90"/>
    <w:rsid w:val="0098207F"/>
    <w:rsid w:val="009843B2"/>
    <w:rsid w:val="00984C78"/>
    <w:rsid w:val="00985FE4"/>
    <w:rsid w:val="009876F3"/>
    <w:rsid w:val="00994BBE"/>
    <w:rsid w:val="009A0032"/>
    <w:rsid w:val="009A3B3A"/>
    <w:rsid w:val="009A3DCE"/>
    <w:rsid w:val="009A4074"/>
    <w:rsid w:val="009A49E4"/>
    <w:rsid w:val="009A5873"/>
    <w:rsid w:val="009A624C"/>
    <w:rsid w:val="009A63C7"/>
    <w:rsid w:val="009A6CCF"/>
    <w:rsid w:val="009B1C95"/>
    <w:rsid w:val="009B4CD6"/>
    <w:rsid w:val="009B5D44"/>
    <w:rsid w:val="009B7DF8"/>
    <w:rsid w:val="009C0912"/>
    <w:rsid w:val="009C38B4"/>
    <w:rsid w:val="009C3926"/>
    <w:rsid w:val="009C56BD"/>
    <w:rsid w:val="009C6341"/>
    <w:rsid w:val="009D0435"/>
    <w:rsid w:val="009D2376"/>
    <w:rsid w:val="009D35E5"/>
    <w:rsid w:val="009D435D"/>
    <w:rsid w:val="009D5A9E"/>
    <w:rsid w:val="009E02D6"/>
    <w:rsid w:val="009E0476"/>
    <w:rsid w:val="009E04AF"/>
    <w:rsid w:val="009E0A6E"/>
    <w:rsid w:val="009E285A"/>
    <w:rsid w:val="009E3D6B"/>
    <w:rsid w:val="009E4A10"/>
    <w:rsid w:val="009E70FF"/>
    <w:rsid w:val="009F1227"/>
    <w:rsid w:val="009F2ADD"/>
    <w:rsid w:val="00A016D7"/>
    <w:rsid w:val="00A041E1"/>
    <w:rsid w:val="00A0503F"/>
    <w:rsid w:val="00A1090F"/>
    <w:rsid w:val="00A11A6A"/>
    <w:rsid w:val="00A11CE8"/>
    <w:rsid w:val="00A13B86"/>
    <w:rsid w:val="00A15FD9"/>
    <w:rsid w:val="00A16BBD"/>
    <w:rsid w:val="00A17588"/>
    <w:rsid w:val="00A226A9"/>
    <w:rsid w:val="00A22E5A"/>
    <w:rsid w:val="00A239C8"/>
    <w:rsid w:val="00A26672"/>
    <w:rsid w:val="00A30029"/>
    <w:rsid w:val="00A31284"/>
    <w:rsid w:val="00A33919"/>
    <w:rsid w:val="00A37738"/>
    <w:rsid w:val="00A435F9"/>
    <w:rsid w:val="00A440F2"/>
    <w:rsid w:val="00A44589"/>
    <w:rsid w:val="00A47107"/>
    <w:rsid w:val="00A51CE6"/>
    <w:rsid w:val="00A52791"/>
    <w:rsid w:val="00A52EC0"/>
    <w:rsid w:val="00A54A60"/>
    <w:rsid w:val="00A55938"/>
    <w:rsid w:val="00A57132"/>
    <w:rsid w:val="00A62AB9"/>
    <w:rsid w:val="00A63B45"/>
    <w:rsid w:val="00A63D2B"/>
    <w:rsid w:val="00A6468C"/>
    <w:rsid w:val="00A649CF"/>
    <w:rsid w:val="00A64F8D"/>
    <w:rsid w:val="00A66C1F"/>
    <w:rsid w:val="00A70A23"/>
    <w:rsid w:val="00A72084"/>
    <w:rsid w:val="00A72774"/>
    <w:rsid w:val="00A73CC7"/>
    <w:rsid w:val="00A758BF"/>
    <w:rsid w:val="00A763F4"/>
    <w:rsid w:val="00A90D31"/>
    <w:rsid w:val="00A9147D"/>
    <w:rsid w:val="00A91E42"/>
    <w:rsid w:val="00A92754"/>
    <w:rsid w:val="00A9327E"/>
    <w:rsid w:val="00A9521E"/>
    <w:rsid w:val="00AA1442"/>
    <w:rsid w:val="00AA4CB1"/>
    <w:rsid w:val="00AA4D25"/>
    <w:rsid w:val="00AA4E21"/>
    <w:rsid w:val="00AA502B"/>
    <w:rsid w:val="00AA6258"/>
    <w:rsid w:val="00AA680F"/>
    <w:rsid w:val="00AA7589"/>
    <w:rsid w:val="00AA783A"/>
    <w:rsid w:val="00AB39BF"/>
    <w:rsid w:val="00AB3E9B"/>
    <w:rsid w:val="00AC002C"/>
    <w:rsid w:val="00AC1C01"/>
    <w:rsid w:val="00AC1D4B"/>
    <w:rsid w:val="00AC44FE"/>
    <w:rsid w:val="00AC6B05"/>
    <w:rsid w:val="00AC7E15"/>
    <w:rsid w:val="00AD0250"/>
    <w:rsid w:val="00AD10D3"/>
    <w:rsid w:val="00AD2394"/>
    <w:rsid w:val="00AD383E"/>
    <w:rsid w:val="00AD3D51"/>
    <w:rsid w:val="00AD3E71"/>
    <w:rsid w:val="00AD5C16"/>
    <w:rsid w:val="00AE0660"/>
    <w:rsid w:val="00AE2112"/>
    <w:rsid w:val="00AE3C08"/>
    <w:rsid w:val="00AE6F27"/>
    <w:rsid w:val="00AF5301"/>
    <w:rsid w:val="00AF5314"/>
    <w:rsid w:val="00AF5365"/>
    <w:rsid w:val="00AF6004"/>
    <w:rsid w:val="00AF6733"/>
    <w:rsid w:val="00AF71A6"/>
    <w:rsid w:val="00AF7745"/>
    <w:rsid w:val="00AF7B59"/>
    <w:rsid w:val="00B0002E"/>
    <w:rsid w:val="00B0170C"/>
    <w:rsid w:val="00B01C86"/>
    <w:rsid w:val="00B02629"/>
    <w:rsid w:val="00B02A4F"/>
    <w:rsid w:val="00B03560"/>
    <w:rsid w:val="00B03C19"/>
    <w:rsid w:val="00B04559"/>
    <w:rsid w:val="00B05D13"/>
    <w:rsid w:val="00B064DA"/>
    <w:rsid w:val="00B1259F"/>
    <w:rsid w:val="00B17A0C"/>
    <w:rsid w:val="00B17DDC"/>
    <w:rsid w:val="00B17DE6"/>
    <w:rsid w:val="00B204C7"/>
    <w:rsid w:val="00B20730"/>
    <w:rsid w:val="00B21CAB"/>
    <w:rsid w:val="00B229AF"/>
    <w:rsid w:val="00B22AC2"/>
    <w:rsid w:val="00B2498B"/>
    <w:rsid w:val="00B25D1E"/>
    <w:rsid w:val="00B2720A"/>
    <w:rsid w:val="00B300F1"/>
    <w:rsid w:val="00B31071"/>
    <w:rsid w:val="00B34858"/>
    <w:rsid w:val="00B3561D"/>
    <w:rsid w:val="00B40306"/>
    <w:rsid w:val="00B4196D"/>
    <w:rsid w:val="00B419E2"/>
    <w:rsid w:val="00B43794"/>
    <w:rsid w:val="00B45737"/>
    <w:rsid w:val="00B46776"/>
    <w:rsid w:val="00B47449"/>
    <w:rsid w:val="00B47F49"/>
    <w:rsid w:val="00B50785"/>
    <w:rsid w:val="00B50F54"/>
    <w:rsid w:val="00B52EC8"/>
    <w:rsid w:val="00B53FEF"/>
    <w:rsid w:val="00B574AC"/>
    <w:rsid w:val="00B60348"/>
    <w:rsid w:val="00B607BF"/>
    <w:rsid w:val="00B65E2F"/>
    <w:rsid w:val="00B713B2"/>
    <w:rsid w:val="00B71CE0"/>
    <w:rsid w:val="00B72246"/>
    <w:rsid w:val="00B7269B"/>
    <w:rsid w:val="00B752BE"/>
    <w:rsid w:val="00B7574B"/>
    <w:rsid w:val="00B77217"/>
    <w:rsid w:val="00B77AC3"/>
    <w:rsid w:val="00B8029E"/>
    <w:rsid w:val="00B80A22"/>
    <w:rsid w:val="00B82B79"/>
    <w:rsid w:val="00B82E4D"/>
    <w:rsid w:val="00B832D9"/>
    <w:rsid w:val="00B838F6"/>
    <w:rsid w:val="00B91E18"/>
    <w:rsid w:val="00B920D2"/>
    <w:rsid w:val="00BA2537"/>
    <w:rsid w:val="00BA5E76"/>
    <w:rsid w:val="00BA690C"/>
    <w:rsid w:val="00BA726A"/>
    <w:rsid w:val="00BB0CEB"/>
    <w:rsid w:val="00BB20BE"/>
    <w:rsid w:val="00BB3073"/>
    <w:rsid w:val="00BB3F45"/>
    <w:rsid w:val="00BB44CA"/>
    <w:rsid w:val="00BC0561"/>
    <w:rsid w:val="00BC2399"/>
    <w:rsid w:val="00BC6222"/>
    <w:rsid w:val="00BC6558"/>
    <w:rsid w:val="00BC7F38"/>
    <w:rsid w:val="00BD44F8"/>
    <w:rsid w:val="00BD5E62"/>
    <w:rsid w:val="00BD6A91"/>
    <w:rsid w:val="00BD6BB0"/>
    <w:rsid w:val="00BE3DB5"/>
    <w:rsid w:val="00BE3FD4"/>
    <w:rsid w:val="00BE5E6C"/>
    <w:rsid w:val="00BE6F49"/>
    <w:rsid w:val="00BF335C"/>
    <w:rsid w:val="00BF5591"/>
    <w:rsid w:val="00BF5F25"/>
    <w:rsid w:val="00BF75A4"/>
    <w:rsid w:val="00BF796B"/>
    <w:rsid w:val="00C00A02"/>
    <w:rsid w:val="00C01142"/>
    <w:rsid w:val="00C01C12"/>
    <w:rsid w:val="00C0290B"/>
    <w:rsid w:val="00C02FE0"/>
    <w:rsid w:val="00C0359E"/>
    <w:rsid w:val="00C040EB"/>
    <w:rsid w:val="00C0534F"/>
    <w:rsid w:val="00C05EFD"/>
    <w:rsid w:val="00C07F84"/>
    <w:rsid w:val="00C11D63"/>
    <w:rsid w:val="00C1478C"/>
    <w:rsid w:val="00C164E6"/>
    <w:rsid w:val="00C20931"/>
    <w:rsid w:val="00C21E20"/>
    <w:rsid w:val="00C24070"/>
    <w:rsid w:val="00C24FAA"/>
    <w:rsid w:val="00C266CB"/>
    <w:rsid w:val="00C27157"/>
    <w:rsid w:val="00C27649"/>
    <w:rsid w:val="00C32001"/>
    <w:rsid w:val="00C3291D"/>
    <w:rsid w:val="00C34385"/>
    <w:rsid w:val="00C37071"/>
    <w:rsid w:val="00C400DC"/>
    <w:rsid w:val="00C41958"/>
    <w:rsid w:val="00C46319"/>
    <w:rsid w:val="00C52003"/>
    <w:rsid w:val="00C52BDB"/>
    <w:rsid w:val="00C53770"/>
    <w:rsid w:val="00C5452A"/>
    <w:rsid w:val="00C55224"/>
    <w:rsid w:val="00C55857"/>
    <w:rsid w:val="00C5732A"/>
    <w:rsid w:val="00C61D23"/>
    <w:rsid w:val="00C62580"/>
    <w:rsid w:val="00C64612"/>
    <w:rsid w:val="00C661EC"/>
    <w:rsid w:val="00C73677"/>
    <w:rsid w:val="00C824BD"/>
    <w:rsid w:val="00C8311E"/>
    <w:rsid w:val="00C83A1B"/>
    <w:rsid w:val="00C841C6"/>
    <w:rsid w:val="00C84DCA"/>
    <w:rsid w:val="00C84FA2"/>
    <w:rsid w:val="00C86708"/>
    <w:rsid w:val="00C91F70"/>
    <w:rsid w:val="00C92A89"/>
    <w:rsid w:val="00C94596"/>
    <w:rsid w:val="00C96950"/>
    <w:rsid w:val="00C969F9"/>
    <w:rsid w:val="00C96D67"/>
    <w:rsid w:val="00CA0AB5"/>
    <w:rsid w:val="00CA200F"/>
    <w:rsid w:val="00CA3241"/>
    <w:rsid w:val="00CA550B"/>
    <w:rsid w:val="00CA76E3"/>
    <w:rsid w:val="00CB0B29"/>
    <w:rsid w:val="00CB1FFD"/>
    <w:rsid w:val="00CB2859"/>
    <w:rsid w:val="00CB37D4"/>
    <w:rsid w:val="00CB63E8"/>
    <w:rsid w:val="00CB7D8D"/>
    <w:rsid w:val="00CC0331"/>
    <w:rsid w:val="00CC38EE"/>
    <w:rsid w:val="00CC3FC5"/>
    <w:rsid w:val="00CC492F"/>
    <w:rsid w:val="00CC4E14"/>
    <w:rsid w:val="00CC508E"/>
    <w:rsid w:val="00CC5B0F"/>
    <w:rsid w:val="00CC7145"/>
    <w:rsid w:val="00CD127A"/>
    <w:rsid w:val="00CD1DA7"/>
    <w:rsid w:val="00CD2887"/>
    <w:rsid w:val="00CE0A22"/>
    <w:rsid w:val="00CE21B3"/>
    <w:rsid w:val="00CE21F1"/>
    <w:rsid w:val="00CE38DF"/>
    <w:rsid w:val="00CE4BCE"/>
    <w:rsid w:val="00CE5C1A"/>
    <w:rsid w:val="00CE65DC"/>
    <w:rsid w:val="00CE7732"/>
    <w:rsid w:val="00CF134F"/>
    <w:rsid w:val="00CF284C"/>
    <w:rsid w:val="00CF4899"/>
    <w:rsid w:val="00CF58FD"/>
    <w:rsid w:val="00CF5941"/>
    <w:rsid w:val="00D0157F"/>
    <w:rsid w:val="00D01B28"/>
    <w:rsid w:val="00D01E26"/>
    <w:rsid w:val="00D02686"/>
    <w:rsid w:val="00D028AB"/>
    <w:rsid w:val="00D03897"/>
    <w:rsid w:val="00D03FAF"/>
    <w:rsid w:val="00D048A6"/>
    <w:rsid w:val="00D05C10"/>
    <w:rsid w:val="00D137AA"/>
    <w:rsid w:val="00D13A76"/>
    <w:rsid w:val="00D14A61"/>
    <w:rsid w:val="00D15D8B"/>
    <w:rsid w:val="00D17632"/>
    <w:rsid w:val="00D17635"/>
    <w:rsid w:val="00D17842"/>
    <w:rsid w:val="00D22AFF"/>
    <w:rsid w:val="00D23F34"/>
    <w:rsid w:val="00D24169"/>
    <w:rsid w:val="00D25D0C"/>
    <w:rsid w:val="00D26919"/>
    <w:rsid w:val="00D279D2"/>
    <w:rsid w:val="00D27A76"/>
    <w:rsid w:val="00D32813"/>
    <w:rsid w:val="00D335B1"/>
    <w:rsid w:val="00D3571F"/>
    <w:rsid w:val="00D365AF"/>
    <w:rsid w:val="00D42F68"/>
    <w:rsid w:val="00D468A5"/>
    <w:rsid w:val="00D46D2F"/>
    <w:rsid w:val="00D46E46"/>
    <w:rsid w:val="00D518C8"/>
    <w:rsid w:val="00D51DC1"/>
    <w:rsid w:val="00D5387D"/>
    <w:rsid w:val="00D53F46"/>
    <w:rsid w:val="00D561F2"/>
    <w:rsid w:val="00D6033C"/>
    <w:rsid w:val="00D63D9B"/>
    <w:rsid w:val="00D63DDA"/>
    <w:rsid w:val="00D64018"/>
    <w:rsid w:val="00D6674B"/>
    <w:rsid w:val="00D66A54"/>
    <w:rsid w:val="00D67556"/>
    <w:rsid w:val="00D72EF9"/>
    <w:rsid w:val="00D73A46"/>
    <w:rsid w:val="00D7420B"/>
    <w:rsid w:val="00D77901"/>
    <w:rsid w:val="00D80525"/>
    <w:rsid w:val="00D83308"/>
    <w:rsid w:val="00D8498C"/>
    <w:rsid w:val="00D84B9D"/>
    <w:rsid w:val="00D9129B"/>
    <w:rsid w:val="00D91F32"/>
    <w:rsid w:val="00D93DCF"/>
    <w:rsid w:val="00D93FB0"/>
    <w:rsid w:val="00D94D6D"/>
    <w:rsid w:val="00D94DF0"/>
    <w:rsid w:val="00D959FE"/>
    <w:rsid w:val="00DA2446"/>
    <w:rsid w:val="00DA2BB0"/>
    <w:rsid w:val="00DA2D20"/>
    <w:rsid w:val="00DA3178"/>
    <w:rsid w:val="00DA3E1E"/>
    <w:rsid w:val="00DA404A"/>
    <w:rsid w:val="00DA4A00"/>
    <w:rsid w:val="00DA65FD"/>
    <w:rsid w:val="00DA77DF"/>
    <w:rsid w:val="00DA7B79"/>
    <w:rsid w:val="00DB01B4"/>
    <w:rsid w:val="00DB0D33"/>
    <w:rsid w:val="00DC0CA6"/>
    <w:rsid w:val="00DC2B3E"/>
    <w:rsid w:val="00DC47E3"/>
    <w:rsid w:val="00DC4E93"/>
    <w:rsid w:val="00DC5770"/>
    <w:rsid w:val="00DC7E51"/>
    <w:rsid w:val="00DD360C"/>
    <w:rsid w:val="00DD5AAA"/>
    <w:rsid w:val="00DE0C3A"/>
    <w:rsid w:val="00DE1349"/>
    <w:rsid w:val="00DE55ED"/>
    <w:rsid w:val="00DE5FDB"/>
    <w:rsid w:val="00DE6AE6"/>
    <w:rsid w:val="00DF09DA"/>
    <w:rsid w:val="00DF2BD9"/>
    <w:rsid w:val="00DF456C"/>
    <w:rsid w:val="00DF6097"/>
    <w:rsid w:val="00E0150E"/>
    <w:rsid w:val="00E02F25"/>
    <w:rsid w:val="00E03512"/>
    <w:rsid w:val="00E04968"/>
    <w:rsid w:val="00E05B7F"/>
    <w:rsid w:val="00E0731D"/>
    <w:rsid w:val="00E07E80"/>
    <w:rsid w:val="00E15B4D"/>
    <w:rsid w:val="00E1726A"/>
    <w:rsid w:val="00E20D0F"/>
    <w:rsid w:val="00E21098"/>
    <w:rsid w:val="00E21473"/>
    <w:rsid w:val="00E25291"/>
    <w:rsid w:val="00E270E1"/>
    <w:rsid w:val="00E27111"/>
    <w:rsid w:val="00E3022B"/>
    <w:rsid w:val="00E317EF"/>
    <w:rsid w:val="00E31BC2"/>
    <w:rsid w:val="00E343A1"/>
    <w:rsid w:val="00E36204"/>
    <w:rsid w:val="00E40C49"/>
    <w:rsid w:val="00E429FA"/>
    <w:rsid w:val="00E43B5B"/>
    <w:rsid w:val="00E44C3A"/>
    <w:rsid w:val="00E47A84"/>
    <w:rsid w:val="00E512FD"/>
    <w:rsid w:val="00E516E3"/>
    <w:rsid w:val="00E540B2"/>
    <w:rsid w:val="00E600D9"/>
    <w:rsid w:val="00E60BEC"/>
    <w:rsid w:val="00E62463"/>
    <w:rsid w:val="00E62C0F"/>
    <w:rsid w:val="00E65C40"/>
    <w:rsid w:val="00E7145D"/>
    <w:rsid w:val="00E71E47"/>
    <w:rsid w:val="00E73FE3"/>
    <w:rsid w:val="00E74A58"/>
    <w:rsid w:val="00E74C87"/>
    <w:rsid w:val="00E75B1B"/>
    <w:rsid w:val="00E776CF"/>
    <w:rsid w:val="00E8030C"/>
    <w:rsid w:val="00E83EAD"/>
    <w:rsid w:val="00E86DB6"/>
    <w:rsid w:val="00E9036F"/>
    <w:rsid w:val="00E91954"/>
    <w:rsid w:val="00E9247C"/>
    <w:rsid w:val="00E9426D"/>
    <w:rsid w:val="00E96C08"/>
    <w:rsid w:val="00E97409"/>
    <w:rsid w:val="00EA0135"/>
    <w:rsid w:val="00EA1EEF"/>
    <w:rsid w:val="00EA257A"/>
    <w:rsid w:val="00EA3AA7"/>
    <w:rsid w:val="00EA4B25"/>
    <w:rsid w:val="00EA5C44"/>
    <w:rsid w:val="00EA7828"/>
    <w:rsid w:val="00EA79E8"/>
    <w:rsid w:val="00EA7C47"/>
    <w:rsid w:val="00EB0DB7"/>
    <w:rsid w:val="00EB11C1"/>
    <w:rsid w:val="00EB501F"/>
    <w:rsid w:val="00EB5154"/>
    <w:rsid w:val="00EB52D6"/>
    <w:rsid w:val="00EB6233"/>
    <w:rsid w:val="00EB709E"/>
    <w:rsid w:val="00EB7A26"/>
    <w:rsid w:val="00EC0252"/>
    <w:rsid w:val="00EC25E6"/>
    <w:rsid w:val="00EC612B"/>
    <w:rsid w:val="00ED0E8A"/>
    <w:rsid w:val="00ED145F"/>
    <w:rsid w:val="00ED1839"/>
    <w:rsid w:val="00ED4440"/>
    <w:rsid w:val="00ED571B"/>
    <w:rsid w:val="00EE238C"/>
    <w:rsid w:val="00EE242D"/>
    <w:rsid w:val="00EE5364"/>
    <w:rsid w:val="00EE773D"/>
    <w:rsid w:val="00EF01C6"/>
    <w:rsid w:val="00F0409F"/>
    <w:rsid w:val="00F04754"/>
    <w:rsid w:val="00F04919"/>
    <w:rsid w:val="00F10E3F"/>
    <w:rsid w:val="00F11E25"/>
    <w:rsid w:val="00F13D49"/>
    <w:rsid w:val="00F16B5D"/>
    <w:rsid w:val="00F1704C"/>
    <w:rsid w:val="00F24157"/>
    <w:rsid w:val="00F2424E"/>
    <w:rsid w:val="00F2743C"/>
    <w:rsid w:val="00F3029F"/>
    <w:rsid w:val="00F3152E"/>
    <w:rsid w:val="00F31B5C"/>
    <w:rsid w:val="00F3259C"/>
    <w:rsid w:val="00F32A1C"/>
    <w:rsid w:val="00F32D7F"/>
    <w:rsid w:val="00F339CA"/>
    <w:rsid w:val="00F3577C"/>
    <w:rsid w:val="00F4025E"/>
    <w:rsid w:val="00F4159F"/>
    <w:rsid w:val="00F422D2"/>
    <w:rsid w:val="00F431C8"/>
    <w:rsid w:val="00F445AF"/>
    <w:rsid w:val="00F51BFB"/>
    <w:rsid w:val="00F52EE3"/>
    <w:rsid w:val="00F53592"/>
    <w:rsid w:val="00F55227"/>
    <w:rsid w:val="00F573F2"/>
    <w:rsid w:val="00F62AAB"/>
    <w:rsid w:val="00F64960"/>
    <w:rsid w:val="00F64B7E"/>
    <w:rsid w:val="00F651FA"/>
    <w:rsid w:val="00F652F1"/>
    <w:rsid w:val="00F652FD"/>
    <w:rsid w:val="00F65304"/>
    <w:rsid w:val="00F65CDD"/>
    <w:rsid w:val="00F66192"/>
    <w:rsid w:val="00F71009"/>
    <w:rsid w:val="00F72637"/>
    <w:rsid w:val="00F763CE"/>
    <w:rsid w:val="00F7670C"/>
    <w:rsid w:val="00F77222"/>
    <w:rsid w:val="00F77692"/>
    <w:rsid w:val="00F77E89"/>
    <w:rsid w:val="00F853E0"/>
    <w:rsid w:val="00F85BBF"/>
    <w:rsid w:val="00F86945"/>
    <w:rsid w:val="00F9601B"/>
    <w:rsid w:val="00F97BC3"/>
    <w:rsid w:val="00FA2C7F"/>
    <w:rsid w:val="00FA67F3"/>
    <w:rsid w:val="00FB1E10"/>
    <w:rsid w:val="00FB20D6"/>
    <w:rsid w:val="00FB2BC2"/>
    <w:rsid w:val="00FB4192"/>
    <w:rsid w:val="00FC57A6"/>
    <w:rsid w:val="00FC5E8F"/>
    <w:rsid w:val="00FC6AC4"/>
    <w:rsid w:val="00FC6D8F"/>
    <w:rsid w:val="00FD0262"/>
    <w:rsid w:val="00FD272E"/>
    <w:rsid w:val="00FD334A"/>
    <w:rsid w:val="00FD3D14"/>
    <w:rsid w:val="00FD4E59"/>
    <w:rsid w:val="00FD661D"/>
    <w:rsid w:val="00FD7532"/>
    <w:rsid w:val="00FD7FF3"/>
    <w:rsid w:val="00FE0A22"/>
    <w:rsid w:val="00FE12C6"/>
    <w:rsid w:val="00FE255B"/>
    <w:rsid w:val="00FE370F"/>
    <w:rsid w:val="00FE37B7"/>
    <w:rsid w:val="00FE5F09"/>
    <w:rsid w:val="00FE7F3F"/>
    <w:rsid w:val="00FF23EC"/>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03385">
      <w:bodyDiv w:val="1"/>
      <w:marLeft w:val="0"/>
      <w:marRight w:val="0"/>
      <w:marTop w:val="0"/>
      <w:marBottom w:val="0"/>
      <w:divBdr>
        <w:top w:val="none" w:sz="0" w:space="0" w:color="auto"/>
        <w:left w:val="none" w:sz="0" w:space="0" w:color="auto"/>
        <w:bottom w:val="none" w:sz="0" w:space="0" w:color="auto"/>
        <w:right w:val="none" w:sz="0" w:space="0" w:color="auto"/>
      </w:divBdr>
    </w:div>
    <w:div w:id="505293194">
      <w:bodyDiv w:val="1"/>
      <w:marLeft w:val="0"/>
      <w:marRight w:val="0"/>
      <w:marTop w:val="0"/>
      <w:marBottom w:val="0"/>
      <w:divBdr>
        <w:top w:val="none" w:sz="0" w:space="0" w:color="auto"/>
        <w:left w:val="none" w:sz="0" w:space="0" w:color="auto"/>
        <w:bottom w:val="none" w:sz="0" w:space="0" w:color="auto"/>
        <w:right w:val="none" w:sz="0" w:space="0" w:color="auto"/>
      </w:divBdr>
    </w:div>
    <w:div w:id="546453187">
      <w:bodyDiv w:val="1"/>
      <w:marLeft w:val="0"/>
      <w:marRight w:val="0"/>
      <w:marTop w:val="0"/>
      <w:marBottom w:val="0"/>
      <w:divBdr>
        <w:top w:val="none" w:sz="0" w:space="0" w:color="auto"/>
        <w:left w:val="none" w:sz="0" w:space="0" w:color="auto"/>
        <w:bottom w:val="none" w:sz="0" w:space="0" w:color="auto"/>
        <w:right w:val="none" w:sz="0" w:space="0" w:color="auto"/>
      </w:divBdr>
    </w:div>
    <w:div w:id="1202593430">
      <w:bodyDiv w:val="1"/>
      <w:marLeft w:val="0"/>
      <w:marRight w:val="0"/>
      <w:marTop w:val="0"/>
      <w:marBottom w:val="0"/>
      <w:divBdr>
        <w:top w:val="none" w:sz="0" w:space="0" w:color="auto"/>
        <w:left w:val="none" w:sz="0" w:space="0" w:color="auto"/>
        <w:bottom w:val="none" w:sz="0" w:space="0" w:color="auto"/>
        <w:right w:val="none" w:sz="0" w:space="0" w:color="auto"/>
      </w:divBdr>
    </w:div>
    <w:div w:id="1203246881">
      <w:bodyDiv w:val="1"/>
      <w:marLeft w:val="0"/>
      <w:marRight w:val="0"/>
      <w:marTop w:val="0"/>
      <w:marBottom w:val="0"/>
      <w:divBdr>
        <w:top w:val="none" w:sz="0" w:space="0" w:color="auto"/>
        <w:left w:val="none" w:sz="0" w:space="0" w:color="auto"/>
        <w:bottom w:val="none" w:sz="0" w:space="0" w:color="auto"/>
        <w:right w:val="none" w:sz="0" w:space="0" w:color="auto"/>
      </w:divBdr>
    </w:div>
    <w:div w:id="1464496631">
      <w:bodyDiv w:val="1"/>
      <w:marLeft w:val="0"/>
      <w:marRight w:val="0"/>
      <w:marTop w:val="0"/>
      <w:marBottom w:val="0"/>
      <w:divBdr>
        <w:top w:val="none" w:sz="0" w:space="0" w:color="auto"/>
        <w:left w:val="none" w:sz="0" w:space="0" w:color="auto"/>
        <w:bottom w:val="none" w:sz="0" w:space="0" w:color="auto"/>
        <w:right w:val="none" w:sz="0" w:space="0" w:color="auto"/>
      </w:divBdr>
    </w:div>
    <w:div w:id="1659578815">
      <w:bodyDiv w:val="1"/>
      <w:marLeft w:val="0"/>
      <w:marRight w:val="0"/>
      <w:marTop w:val="0"/>
      <w:marBottom w:val="0"/>
      <w:divBdr>
        <w:top w:val="none" w:sz="0" w:space="0" w:color="auto"/>
        <w:left w:val="none" w:sz="0" w:space="0" w:color="auto"/>
        <w:bottom w:val="none" w:sz="0" w:space="0" w:color="auto"/>
        <w:right w:val="none" w:sz="0" w:space="0" w:color="auto"/>
      </w:divBdr>
    </w:div>
    <w:div w:id="1666787892">
      <w:bodyDiv w:val="1"/>
      <w:marLeft w:val="0"/>
      <w:marRight w:val="0"/>
      <w:marTop w:val="0"/>
      <w:marBottom w:val="0"/>
      <w:divBdr>
        <w:top w:val="none" w:sz="0" w:space="0" w:color="auto"/>
        <w:left w:val="none" w:sz="0" w:space="0" w:color="auto"/>
        <w:bottom w:val="none" w:sz="0" w:space="0" w:color="auto"/>
        <w:right w:val="none" w:sz="0" w:space="0" w:color="auto"/>
      </w:divBdr>
    </w:div>
    <w:div w:id="1812673726">
      <w:bodyDiv w:val="1"/>
      <w:marLeft w:val="0"/>
      <w:marRight w:val="0"/>
      <w:marTop w:val="0"/>
      <w:marBottom w:val="0"/>
      <w:divBdr>
        <w:top w:val="none" w:sz="0" w:space="0" w:color="auto"/>
        <w:left w:val="none" w:sz="0" w:space="0" w:color="auto"/>
        <w:bottom w:val="none" w:sz="0" w:space="0" w:color="auto"/>
        <w:right w:val="none" w:sz="0" w:space="0" w:color="auto"/>
      </w:divBdr>
    </w:div>
    <w:div w:id="2013414584">
      <w:marLeft w:val="0"/>
      <w:marRight w:val="0"/>
      <w:marTop w:val="0"/>
      <w:marBottom w:val="0"/>
      <w:divBdr>
        <w:top w:val="none" w:sz="0" w:space="0" w:color="auto"/>
        <w:left w:val="none" w:sz="0" w:space="0" w:color="auto"/>
        <w:bottom w:val="none" w:sz="0" w:space="0" w:color="auto"/>
        <w:right w:val="none" w:sz="0" w:space="0" w:color="auto"/>
      </w:divBdr>
    </w:div>
    <w:div w:id="2013414585">
      <w:marLeft w:val="0"/>
      <w:marRight w:val="0"/>
      <w:marTop w:val="0"/>
      <w:marBottom w:val="0"/>
      <w:divBdr>
        <w:top w:val="none" w:sz="0" w:space="0" w:color="auto"/>
        <w:left w:val="none" w:sz="0" w:space="0" w:color="auto"/>
        <w:bottom w:val="none" w:sz="0" w:space="0" w:color="auto"/>
        <w:right w:val="none" w:sz="0" w:space="0" w:color="auto"/>
      </w:divBdr>
    </w:div>
    <w:div w:id="2013414586">
      <w:marLeft w:val="0"/>
      <w:marRight w:val="0"/>
      <w:marTop w:val="0"/>
      <w:marBottom w:val="0"/>
      <w:divBdr>
        <w:top w:val="none" w:sz="0" w:space="0" w:color="auto"/>
        <w:left w:val="none" w:sz="0" w:space="0" w:color="auto"/>
        <w:bottom w:val="none" w:sz="0" w:space="0" w:color="auto"/>
        <w:right w:val="none" w:sz="0" w:space="0" w:color="auto"/>
      </w:divBdr>
    </w:div>
    <w:div w:id="2013414587">
      <w:marLeft w:val="0"/>
      <w:marRight w:val="0"/>
      <w:marTop w:val="0"/>
      <w:marBottom w:val="0"/>
      <w:divBdr>
        <w:top w:val="none" w:sz="0" w:space="0" w:color="auto"/>
        <w:left w:val="none" w:sz="0" w:space="0" w:color="auto"/>
        <w:bottom w:val="none" w:sz="0" w:space="0" w:color="auto"/>
        <w:right w:val="none" w:sz="0" w:space="0" w:color="auto"/>
      </w:divBdr>
    </w:div>
    <w:div w:id="2013414588">
      <w:marLeft w:val="0"/>
      <w:marRight w:val="0"/>
      <w:marTop w:val="0"/>
      <w:marBottom w:val="0"/>
      <w:divBdr>
        <w:top w:val="none" w:sz="0" w:space="0" w:color="auto"/>
        <w:left w:val="none" w:sz="0" w:space="0" w:color="auto"/>
        <w:bottom w:val="none" w:sz="0" w:space="0" w:color="auto"/>
        <w:right w:val="none" w:sz="0" w:space="0" w:color="auto"/>
      </w:divBdr>
    </w:div>
    <w:div w:id="2013414589">
      <w:marLeft w:val="0"/>
      <w:marRight w:val="0"/>
      <w:marTop w:val="0"/>
      <w:marBottom w:val="0"/>
      <w:divBdr>
        <w:top w:val="none" w:sz="0" w:space="0" w:color="auto"/>
        <w:left w:val="none" w:sz="0" w:space="0" w:color="auto"/>
        <w:bottom w:val="none" w:sz="0" w:space="0" w:color="auto"/>
        <w:right w:val="none" w:sz="0" w:space="0" w:color="auto"/>
      </w:divBdr>
    </w:div>
    <w:div w:id="2013414590">
      <w:marLeft w:val="0"/>
      <w:marRight w:val="0"/>
      <w:marTop w:val="0"/>
      <w:marBottom w:val="0"/>
      <w:divBdr>
        <w:top w:val="none" w:sz="0" w:space="0" w:color="auto"/>
        <w:left w:val="none" w:sz="0" w:space="0" w:color="auto"/>
        <w:bottom w:val="none" w:sz="0" w:space="0" w:color="auto"/>
        <w:right w:val="none" w:sz="0" w:space="0" w:color="auto"/>
      </w:divBdr>
    </w:div>
    <w:div w:id="2013414591">
      <w:marLeft w:val="0"/>
      <w:marRight w:val="0"/>
      <w:marTop w:val="0"/>
      <w:marBottom w:val="0"/>
      <w:divBdr>
        <w:top w:val="none" w:sz="0" w:space="0" w:color="auto"/>
        <w:left w:val="none" w:sz="0" w:space="0" w:color="auto"/>
        <w:bottom w:val="none" w:sz="0" w:space="0" w:color="auto"/>
        <w:right w:val="none" w:sz="0" w:space="0" w:color="auto"/>
      </w:divBdr>
    </w:div>
    <w:div w:id="2013414592">
      <w:marLeft w:val="0"/>
      <w:marRight w:val="0"/>
      <w:marTop w:val="0"/>
      <w:marBottom w:val="0"/>
      <w:divBdr>
        <w:top w:val="none" w:sz="0" w:space="0" w:color="auto"/>
        <w:left w:val="none" w:sz="0" w:space="0" w:color="auto"/>
        <w:bottom w:val="none" w:sz="0" w:space="0" w:color="auto"/>
        <w:right w:val="none" w:sz="0" w:space="0" w:color="auto"/>
      </w:divBdr>
    </w:div>
    <w:div w:id="2013414593">
      <w:marLeft w:val="0"/>
      <w:marRight w:val="0"/>
      <w:marTop w:val="0"/>
      <w:marBottom w:val="0"/>
      <w:divBdr>
        <w:top w:val="none" w:sz="0" w:space="0" w:color="auto"/>
        <w:left w:val="none" w:sz="0" w:space="0" w:color="auto"/>
        <w:bottom w:val="none" w:sz="0" w:space="0" w:color="auto"/>
        <w:right w:val="none" w:sz="0" w:space="0" w:color="auto"/>
      </w:divBdr>
    </w:div>
    <w:div w:id="2013414594">
      <w:marLeft w:val="0"/>
      <w:marRight w:val="0"/>
      <w:marTop w:val="0"/>
      <w:marBottom w:val="0"/>
      <w:divBdr>
        <w:top w:val="none" w:sz="0" w:space="0" w:color="auto"/>
        <w:left w:val="none" w:sz="0" w:space="0" w:color="auto"/>
        <w:bottom w:val="none" w:sz="0" w:space="0" w:color="auto"/>
        <w:right w:val="none" w:sz="0" w:space="0" w:color="auto"/>
      </w:divBdr>
    </w:div>
    <w:div w:id="2013414595">
      <w:marLeft w:val="0"/>
      <w:marRight w:val="0"/>
      <w:marTop w:val="0"/>
      <w:marBottom w:val="0"/>
      <w:divBdr>
        <w:top w:val="none" w:sz="0" w:space="0" w:color="auto"/>
        <w:left w:val="none" w:sz="0" w:space="0" w:color="auto"/>
        <w:bottom w:val="none" w:sz="0" w:space="0" w:color="auto"/>
        <w:right w:val="none" w:sz="0" w:space="0" w:color="auto"/>
      </w:divBdr>
    </w:div>
    <w:div w:id="2013414596">
      <w:marLeft w:val="0"/>
      <w:marRight w:val="0"/>
      <w:marTop w:val="0"/>
      <w:marBottom w:val="0"/>
      <w:divBdr>
        <w:top w:val="none" w:sz="0" w:space="0" w:color="auto"/>
        <w:left w:val="none" w:sz="0" w:space="0" w:color="auto"/>
        <w:bottom w:val="none" w:sz="0" w:space="0" w:color="auto"/>
        <w:right w:val="none" w:sz="0" w:space="0" w:color="auto"/>
      </w:divBdr>
    </w:div>
    <w:div w:id="2013414597">
      <w:marLeft w:val="0"/>
      <w:marRight w:val="0"/>
      <w:marTop w:val="0"/>
      <w:marBottom w:val="0"/>
      <w:divBdr>
        <w:top w:val="none" w:sz="0" w:space="0" w:color="auto"/>
        <w:left w:val="none" w:sz="0" w:space="0" w:color="auto"/>
        <w:bottom w:val="none" w:sz="0" w:space="0" w:color="auto"/>
        <w:right w:val="none" w:sz="0" w:space="0" w:color="auto"/>
      </w:divBdr>
    </w:div>
    <w:div w:id="2013414598">
      <w:marLeft w:val="0"/>
      <w:marRight w:val="0"/>
      <w:marTop w:val="0"/>
      <w:marBottom w:val="0"/>
      <w:divBdr>
        <w:top w:val="none" w:sz="0" w:space="0" w:color="auto"/>
        <w:left w:val="none" w:sz="0" w:space="0" w:color="auto"/>
        <w:bottom w:val="none" w:sz="0" w:space="0" w:color="auto"/>
        <w:right w:val="none" w:sz="0" w:space="0" w:color="auto"/>
      </w:divBdr>
    </w:div>
    <w:div w:id="2013414599">
      <w:marLeft w:val="0"/>
      <w:marRight w:val="0"/>
      <w:marTop w:val="0"/>
      <w:marBottom w:val="0"/>
      <w:divBdr>
        <w:top w:val="none" w:sz="0" w:space="0" w:color="auto"/>
        <w:left w:val="none" w:sz="0" w:space="0" w:color="auto"/>
        <w:bottom w:val="none" w:sz="0" w:space="0" w:color="auto"/>
        <w:right w:val="none" w:sz="0" w:space="0" w:color="auto"/>
      </w:divBdr>
    </w:div>
    <w:div w:id="2013414600">
      <w:marLeft w:val="0"/>
      <w:marRight w:val="0"/>
      <w:marTop w:val="0"/>
      <w:marBottom w:val="0"/>
      <w:divBdr>
        <w:top w:val="none" w:sz="0" w:space="0" w:color="auto"/>
        <w:left w:val="none" w:sz="0" w:space="0" w:color="auto"/>
        <w:bottom w:val="none" w:sz="0" w:space="0" w:color="auto"/>
        <w:right w:val="none" w:sz="0" w:space="0" w:color="auto"/>
      </w:divBdr>
    </w:div>
    <w:div w:id="2013414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mpsv.ezak.cz/profile_display_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mpsv.ezak.cz/" TargetMode="External"/><Relationship Id="rId2" Type="http://schemas.openxmlformats.org/officeDocument/2006/relationships/numbering" Target="numbering.xml"/><Relationship Id="rId16" Type="http://schemas.openxmlformats.org/officeDocument/2006/relationships/hyperlink" Target="https://mpsv.ezak.cz/profile_display_2.html" TargetMode="External"/><Relationship Id="rId20" Type="http://schemas.openxmlformats.org/officeDocument/2006/relationships/hyperlink" Target="https://mpsv.ezak.cz/profile_display_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psv.ezak.cz/profile_display_2.html" TargetMode="External"/><Relationship Id="rId10" Type="http://schemas.openxmlformats.org/officeDocument/2006/relationships/header" Target="header1.xml"/><Relationship Id="rId19" Type="http://schemas.openxmlformats.org/officeDocument/2006/relationships/hyperlink" Target="https://mpsv.ezak.cz/profile_display_2.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veronika.mesarcova@mpsv.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BkrPX12Ck6sLZ1CBRI+eYaitUsM=</DigestValue>
    </Reference>
    <Reference URI="#idOfficeObject" Type="http://www.w3.org/2000/09/xmldsig#Object">
      <DigestMethod Algorithm="http://www.w3.org/2000/09/xmldsig#sha1"/>
      <DigestValue>Qb+br035Z8ZNzNMoSz2GMtmgwLY=</DigestValue>
    </Reference>
    <Reference URI="#idSignedProperties" Type="http://uri.etsi.org/01903#SignedProperties">
      <Transforms>
        <Transform Algorithm="http://www.w3.org/TR/2001/REC-xml-c14n-20010315"/>
      </Transforms>
      <DigestMethod Algorithm="http://www.w3.org/2000/09/xmldsig#sha1"/>
      <DigestValue>wzmL2ANBzbRvh2Aq2ynn+Z3nTLY=</DigestValue>
    </Reference>
  </SignedInfo>
  <SignatureValue>J6Oo6xKRbu+E/qcSLM5LIugalw8FXx/a4L9WsLUlqGIbCbYodtupkXlouoP98Y1wZLYru7FH4Wrm
ZwIE6lMq6AnSsW5rIRF1ZzX9wBtBFQnxsnghEZO4TrVLNGP0ECGo4c09lkkk4xQvMJYPOEXvNwwB
a/0OHXSbFqwIvapzQM5TrrwAHYhRZCkhGFOhMEjO0Bdsp+X0Fqwgs6IvTo25Z1IRLEbPRIcc1MCG
MaBTL31eFoBhl7BkeCasIKN5ud49IdDGaj9IYzKtUGmRBsqYZSQoNsI5dLoQoHogQTKon3IPaFXM
C4voFG52+y+TsH4zOnKPpMCWaKe7pRG1spFtxA==</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TTpDtuUeE0xfeH68yALNl6we1Aw=</DigestValue>
      </Reference>
      <Reference URI="/word/theme/theme1.xml?ContentType=application/vnd.openxmlformats-officedocument.theme+xml">
        <DigestMethod Algorithm="http://www.w3.org/2000/09/xmldsig#sha1"/>
        <DigestValue>aed2ly2g7prYFMNM9yD108Dh+QE=</DigestValue>
      </Reference>
      <Reference URI="/word/media/image1.jpeg?ContentType=image/jpeg">
        <DigestMethod Algorithm="http://www.w3.org/2000/09/xmldsig#sha1"/>
        <DigestValue>G3U+QOnFhvx/AmESPHzdKJvmAxU=</DigestValue>
      </Reference>
      <Reference URI="/word/settings.xml?ContentType=application/vnd.openxmlformats-officedocument.wordprocessingml.settings+xml">
        <DigestMethod Algorithm="http://www.w3.org/2000/09/xmldsig#sha1"/>
        <DigestValue>Al8QqIoLQxhdTTVwbUnD1r7yMqc=</DigestValue>
      </Reference>
      <Reference URI="/word/styles.xml?ContentType=application/vnd.openxmlformats-officedocument.wordprocessingml.styles+xml">
        <DigestMethod Algorithm="http://www.w3.org/2000/09/xmldsig#sha1"/>
        <DigestValue>Ca23hAiPfmUpE3vmIwqEN6Vu8PU=</DigestValue>
      </Reference>
      <Reference URI="/word/numbering.xml?ContentType=application/vnd.openxmlformats-officedocument.wordprocessingml.numbering+xml">
        <DigestMethod Algorithm="http://www.w3.org/2000/09/xmldsig#sha1"/>
        <DigestValue>7l1Q9o9TvJsziVHZ+UTx0zG6Yt8=</DigestValue>
      </Reference>
      <Reference URI="/word/fontTable.xml?ContentType=application/vnd.openxmlformats-officedocument.wordprocessingml.fontTable+xml">
        <DigestMethod Algorithm="http://www.w3.org/2000/09/xmldsig#sha1"/>
        <DigestValue>J+UANIXtzXWEMztB2rVyO5jMOD8=</DigestValue>
      </Reference>
      <Reference URI="/word/stylesWithEffects.xml?ContentType=application/vnd.ms-word.stylesWithEffects+xml">
        <DigestMethod Algorithm="http://www.w3.org/2000/09/xmldsig#sha1"/>
        <DigestValue>jx+jhydAUMhUlNN4WShz696IIls=</DigestValue>
      </Reference>
      <Reference URI="/word/footnotes.xml?ContentType=application/vnd.openxmlformats-officedocument.wordprocessingml.footnotes+xml">
        <DigestMethod Algorithm="http://www.w3.org/2000/09/xmldsig#sha1"/>
        <DigestValue>Sx4wCk741BtdFMw5KX3sQy6ylI8=</DigestValue>
      </Reference>
      <Reference URI="/word/footer2.xml?ContentType=application/vnd.openxmlformats-officedocument.wordprocessingml.footer+xml">
        <DigestMethod Algorithm="http://www.w3.org/2000/09/xmldsig#sha1"/>
        <DigestValue>Qm4I3jxmblOALQbONuMiQgdtYFo=</DigestValue>
      </Reference>
      <Reference URI="/word/document.xml?ContentType=application/vnd.openxmlformats-officedocument.wordprocessingml.document.main+xml">
        <DigestMethod Algorithm="http://www.w3.org/2000/09/xmldsig#sha1"/>
        <DigestValue>Go2ycbeSB08XqLWYMEAk6UQ0vWc=</DigestValue>
      </Reference>
      <Reference URI="/word/endnotes.xml?ContentType=application/vnd.openxmlformats-officedocument.wordprocessingml.endnotes+xml">
        <DigestMethod Algorithm="http://www.w3.org/2000/09/xmldsig#sha1"/>
        <DigestValue>eAqhD58FXuj1tSRcZQFLVTYpuN4=</DigestValue>
      </Reference>
      <Reference URI="/word/header2.xml?ContentType=application/vnd.openxmlformats-officedocument.wordprocessingml.header+xml">
        <DigestMethod Algorithm="http://www.w3.org/2000/09/xmldsig#sha1"/>
        <DigestValue>grJUXZaJfBAWE4AyuV9sC68why8=</DigestValue>
      </Reference>
      <Reference URI="/word/header1.xml?ContentType=application/vnd.openxmlformats-officedocument.wordprocessingml.header+xml">
        <DigestMethod Algorithm="http://www.w3.org/2000/09/xmldsig#sha1"/>
        <DigestValue>U6cfikXTVre921JgA50f5Cbxriw=</DigestValue>
      </Reference>
      <Reference URI="/word/footer1.xml?ContentType=application/vnd.openxmlformats-officedocument.wordprocessingml.footer+xml">
        <DigestMethod Algorithm="http://www.w3.org/2000/09/xmldsig#sha1"/>
        <DigestValue>nm1VUAMhPtvJW1zMx7DMGwj+u6g=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HBAUb7k1l7MHLLnyLjhEAWhnO54=</DigestValue>
      </Reference>
    </Manifest>
    <SignatureProperties>
      <SignatureProperty Id="idSignatureTime" Target="#idPackageSignature">
        <mdssi:SignatureTime>
          <mdssi:Format>YYYY-MM-DDThh:mm:ssTZD</mdssi:Format>
          <mdssi:Value>2016-05-10T13:11:16Z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2016-05-10T13:11:16Z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D9F20-94D9-4AFA-9FBF-0C9480B8B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28</Pages>
  <Words>9877</Words>
  <Characters>62801</Characters>
  <Application>Microsoft Office Word</Application>
  <DocSecurity>0</DocSecurity>
  <Lines>523</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dc:creator>
  <cp:keywords>A</cp:keywords>
  <cp:lastModifiedBy>Mesarčová Veronika Mgr. (MPSV)</cp:lastModifiedBy>
  <cp:revision>24</cp:revision>
  <cp:lastPrinted>2016-05-10T13:08:00Z</cp:lastPrinted>
  <dcterms:created xsi:type="dcterms:W3CDTF">2016-03-10T09:23:00Z</dcterms:created>
  <dcterms:modified xsi:type="dcterms:W3CDTF">2016-05-10T13:08:00Z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-2124189318</vt:i4>
  </property>
</Properties>
</file>